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7629A443" w:rsidR="00421E32" w:rsidRPr="00784610" w:rsidRDefault="005F009C" w:rsidP="000F282C">
      <w:pPr>
        <w:pStyle w:val="Heading1"/>
        <w:spacing w:before="3000"/>
      </w:pPr>
      <w:bookmarkStart w:id="0" w:name="_Toc374271003"/>
      <w:r w:rsidRPr="00784610">
        <w:t xml:space="preserve">REQUEST FOR </w:t>
      </w:r>
      <w:r w:rsidR="00AA0FFD" w:rsidRPr="00784610">
        <w:t>QUOTATION</w:t>
      </w:r>
      <w:r w:rsidR="00644ED3" w:rsidRPr="00784610">
        <w:br/>
        <w:t>EVALUATION CRITERIA AND METHOD</w:t>
      </w:r>
      <w:bookmarkEnd w:id="0"/>
      <w:r w:rsidR="007425C0" w:rsidRPr="00784610">
        <w:br/>
        <w:t>STANDARD SERVICES</w:t>
      </w:r>
    </w:p>
    <w:p w14:paraId="412360ED" w14:textId="1A06BBC1" w:rsidR="00FE71B8" w:rsidRPr="00784610" w:rsidRDefault="00CF7D02" w:rsidP="007425C0">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784610">
        <w:rPr>
          <w:sz w:val="24"/>
          <w:szCs w:val="24"/>
        </w:rPr>
        <w:t>Procurement</w:t>
      </w:r>
      <w:r w:rsidR="0056101E" w:rsidRPr="00784610">
        <w:rPr>
          <w:sz w:val="24"/>
          <w:szCs w:val="24"/>
        </w:rPr>
        <w:t xml:space="preserve"> </w:t>
      </w:r>
      <w:r w:rsidR="00E05656" w:rsidRPr="00784610">
        <w:rPr>
          <w:sz w:val="24"/>
          <w:szCs w:val="24"/>
        </w:rPr>
        <w:t>No</w:t>
      </w:r>
      <w:r w:rsidR="00FE71B8" w:rsidRPr="00784610">
        <w:rPr>
          <w:sz w:val="24"/>
          <w:szCs w:val="24"/>
        </w:rPr>
        <w:t>:</w:t>
      </w:r>
      <w:r w:rsidR="00993409" w:rsidRPr="00784610">
        <w:rPr>
          <w:sz w:val="24"/>
          <w:szCs w:val="24"/>
        </w:rPr>
        <w:tab/>
      </w:r>
      <w:bookmarkEnd w:id="1"/>
      <w:bookmarkEnd w:id="2"/>
      <w:bookmarkEnd w:id="3"/>
      <w:r w:rsidR="00CF3B35">
        <w:rPr>
          <w:rStyle w:val="Strong"/>
          <w:b/>
          <w:bCs w:val="0"/>
          <w:sz w:val="24"/>
          <w:szCs w:val="24"/>
        </w:rPr>
        <w:t>23-SS001-24</w:t>
      </w:r>
      <w:bookmarkStart w:id="4" w:name="_GoBack"/>
      <w:bookmarkEnd w:id="4"/>
    </w:p>
    <w:p w14:paraId="7DE98D9E" w14:textId="5488301E" w:rsidR="008857C5" w:rsidRPr="00784610" w:rsidRDefault="008857C5">
      <w:pPr>
        <w:rPr>
          <w:rFonts w:ascii="Calibri" w:hAnsi="Calibri" w:cs="Calibri"/>
          <w:b/>
          <w:lang w:val="en-GB" w:eastAsia="ko-KR"/>
        </w:rPr>
      </w:pPr>
      <w:r w:rsidRPr="00784610">
        <w:rPr>
          <w:rFonts w:ascii="Calibri" w:hAnsi="Calibri" w:cs="Calibri"/>
          <w:b/>
          <w:lang w:val="en-GB" w:eastAsia="ko-KR"/>
        </w:rPr>
        <w:br w:type="page"/>
      </w:r>
    </w:p>
    <w:p w14:paraId="5643D6B0" w14:textId="7C9E1EDD" w:rsidR="00DB666D" w:rsidRPr="00784610" w:rsidRDefault="00E01B28" w:rsidP="00ED3FDE">
      <w:pPr>
        <w:pStyle w:val="Heading2"/>
        <w:spacing w:before="600"/>
        <w:jc w:val="center"/>
        <w:rPr>
          <w:rFonts w:cs="Calibri"/>
          <w:sz w:val="28"/>
          <w:szCs w:val="28"/>
          <w:lang w:eastAsia="ko-KR"/>
        </w:rPr>
      </w:pPr>
      <w:bookmarkStart w:id="5" w:name="_Toc374271005"/>
      <w:r w:rsidRPr="00784610">
        <w:rPr>
          <w:rFonts w:cs="Calibri"/>
          <w:sz w:val="28"/>
          <w:szCs w:val="28"/>
          <w:lang w:eastAsia="ko-KR"/>
        </w:rPr>
        <w:lastRenderedPageBreak/>
        <w:t>E</w:t>
      </w:r>
      <w:r w:rsidR="00DB666D" w:rsidRPr="00784610">
        <w:rPr>
          <w:rFonts w:cs="Calibri"/>
          <w:sz w:val="28"/>
          <w:szCs w:val="28"/>
          <w:lang w:eastAsia="ko-KR"/>
        </w:rPr>
        <w:t>valuation</w:t>
      </w:r>
      <w:r w:rsidR="00644ED3" w:rsidRPr="00784610">
        <w:rPr>
          <w:rFonts w:cs="Calibri"/>
          <w:sz w:val="28"/>
          <w:szCs w:val="28"/>
          <w:lang w:eastAsia="ko-KR"/>
        </w:rPr>
        <w:t xml:space="preserve"> criteria and method</w:t>
      </w:r>
      <w:bookmarkEnd w:id="5"/>
    </w:p>
    <w:p w14:paraId="7C6F95A9" w14:textId="77AF9660" w:rsidR="00757D9C" w:rsidRPr="00784610" w:rsidRDefault="003849E8" w:rsidP="003849E8">
      <w:pPr>
        <w:spacing w:before="120"/>
        <w:jc w:val="both"/>
        <w:rPr>
          <w:rFonts w:ascii="Calibri" w:hAnsi="Calibri" w:cs="Calibri"/>
          <w:lang w:val="en-GB"/>
        </w:rPr>
      </w:pPr>
      <w:r w:rsidRPr="00784610">
        <w:rPr>
          <w:rFonts w:ascii="Calibri" w:hAnsi="Calibri" w:cs="Calibri"/>
          <w:lang w:val="en-GB"/>
        </w:rPr>
        <w:t xml:space="preserve">From the last time and date of submission of the </w:t>
      </w:r>
      <w:r w:rsidR="008E3CC3" w:rsidRPr="00784610">
        <w:rPr>
          <w:rFonts w:ascii="Calibri" w:hAnsi="Calibri" w:cs="Calibri"/>
          <w:lang w:val="en-GB"/>
        </w:rPr>
        <w:t>Tender</w:t>
      </w:r>
      <w:r w:rsidRPr="00784610">
        <w:rPr>
          <w:rFonts w:ascii="Calibri" w:hAnsi="Calibri" w:cs="Calibri"/>
          <w:lang w:val="en-GB"/>
        </w:rPr>
        <w:t xml:space="preserve">s to the time the Contract is awarded, if any Tenderer wishes to contact the </w:t>
      </w:r>
      <w:r w:rsidR="000A3AA5" w:rsidRPr="00784610">
        <w:rPr>
          <w:rFonts w:ascii="Calibri" w:hAnsi="Calibri" w:cs="Calibri"/>
          <w:lang w:val="en-GB"/>
        </w:rPr>
        <w:t>Buyer</w:t>
      </w:r>
      <w:r w:rsidRPr="00784610">
        <w:rPr>
          <w:rFonts w:ascii="Calibri" w:hAnsi="Calibri" w:cs="Calibri"/>
          <w:lang w:val="en-GB"/>
        </w:rPr>
        <w:t xml:space="preserve"> on any matter related to its </w:t>
      </w:r>
      <w:r w:rsidR="008E3CC3" w:rsidRPr="00784610">
        <w:rPr>
          <w:rFonts w:ascii="Calibri" w:hAnsi="Calibri" w:cs="Calibri"/>
          <w:lang w:val="en-GB"/>
        </w:rPr>
        <w:t>Tender</w:t>
      </w:r>
      <w:r w:rsidR="00DB666D" w:rsidRPr="00784610">
        <w:rPr>
          <w:rFonts w:ascii="Calibri" w:hAnsi="Calibri" w:cs="Calibri"/>
          <w:lang w:val="en-GB"/>
        </w:rPr>
        <w:t xml:space="preserve">, it should do so </w:t>
      </w:r>
      <w:r w:rsidR="00892D28" w:rsidRPr="00784610">
        <w:rPr>
          <w:rFonts w:ascii="Calibri" w:hAnsi="Calibri" w:cs="Calibri"/>
          <w:lang w:val="en-GB"/>
        </w:rPr>
        <w:t>via email to the</w:t>
      </w:r>
      <w:r w:rsidR="008B7A4C" w:rsidRPr="00784610">
        <w:rPr>
          <w:rFonts w:ascii="Calibri" w:hAnsi="Calibri" w:cs="Calibri"/>
          <w:lang w:val="en-GB"/>
        </w:rPr>
        <w:t xml:space="preserve"> </w:t>
      </w:r>
      <w:r w:rsidR="00FB2573" w:rsidRPr="00784610">
        <w:rPr>
          <w:rFonts w:ascii="Calibri" w:hAnsi="Calibri" w:cs="Calibri"/>
          <w:lang w:val="en-GB"/>
        </w:rPr>
        <w:t>official email address</w:t>
      </w:r>
      <w:r w:rsidR="000876EF" w:rsidRPr="00784610">
        <w:rPr>
          <w:rFonts w:ascii="Calibri" w:hAnsi="Calibri" w:cs="Calibri"/>
          <w:lang w:val="en-GB"/>
        </w:rPr>
        <w:t>.</w:t>
      </w:r>
    </w:p>
    <w:p w14:paraId="71F1D302" w14:textId="59F8FD48"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Tenders will not be opened by the Buyer until after the deadline for submission of </w:t>
      </w:r>
      <w:r w:rsidR="008E3CC3" w:rsidRPr="00784610">
        <w:rPr>
          <w:rFonts w:ascii="Calibri" w:hAnsi="Calibri" w:cs="Calibri"/>
          <w:lang w:val="en-GB"/>
        </w:rPr>
        <w:t>Tender</w:t>
      </w:r>
      <w:r w:rsidRPr="00784610">
        <w:rPr>
          <w:rFonts w:ascii="Calibri" w:hAnsi="Calibri" w:cs="Calibri"/>
          <w:lang w:val="en-GB"/>
        </w:rPr>
        <w:t xml:space="preserve">s. In case of separate submissions of a Technical and Financial </w:t>
      </w:r>
      <w:r w:rsidR="008E3CC3" w:rsidRPr="00784610">
        <w:rPr>
          <w:rFonts w:ascii="Calibri" w:hAnsi="Calibri" w:cs="Calibri"/>
          <w:lang w:val="en-GB"/>
        </w:rPr>
        <w:t>component</w:t>
      </w:r>
      <w:r w:rsidRPr="00784610">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784610">
        <w:rPr>
          <w:rFonts w:ascii="Calibri" w:hAnsi="Calibri" w:cs="Calibri"/>
          <w:lang w:val="en-GB"/>
        </w:rPr>
        <w:t>Evaluation</w:t>
      </w:r>
      <w:bookmarkEnd w:id="6"/>
      <w:r w:rsidRPr="00784610">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6538E8D6" w14:textId="77777777" w:rsidR="003C7C6D" w:rsidRPr="00784610" w:rsidRDefault="003C7C6D" w:rsidP="003C7C6D">
      <w:pPr>
        <w:spacing w:before="120"/>
        <w:jc w:val="both"/>
        <w:rPr>
          <w:rFonts w:ascii="Calibri" w:hAnsi="Calibri" w:cs="Calibri"/>
          <w:lang w:val="en-GB"/>
        </w:rPr>
      </w:pPr>
      <w:r w:rsidRPr="00784610">
        <w:rPr>
          <w:rFonts w:ascii="Calibri" w:hAnsi="Calibri" w:cs="Calibri"/>
          <w:lang w:val="en-GB"/>
        </w:rPr>
        <w:t>In case Tenders are allowed to be in one submission, only, the above will apply, except for the separate openings.</w:t>
      </w:r>
    </w:p>
    <w:p w14:paraId="21080399" w14:textId="7E75FC71" w:rsidR="003C7C6D" w:rsidRPr="00784610" w:rsidRDefault="003C7C6D" w:rsidP="00AA3C13">
      <w:pPr>
        <w:spacing w:before="120"/>
        <w:jc w:val="both"/>
        <w:rPr>
          <w:b/>
          <w:i/>
          <w:color w:val="FF0000"/>
          <w:lang w:val="en-GB"/>
        </w:rPr>
      </w:pPr>
      <w:r w:rsidRPr="00784610">
        <w:rPr>
          <w:rFonts w:ascii="Calibri" w:hAnsi="Calibri" w:cs="Calibri"/>
          <w:lang w:val="en-GB"/>
        </w:rPr>
        <w:t xml:space="preserve">Selection will be based on the following process. The total possible score for the Technical component is maximum 100 points. </w:t>
      </w:r>
      <w:bookmarkStart w:id="7" w:name="Technical"/>
      <w:r w:rsidRPr="00784610">
        <w:rPr>
          <w:rFonts w:ascii="Calibri" w:hAnsi="Calibri" w:cs="Calibri"/>
          <w:highlight w:val="yellow"/>
          <w:lang w:val="en-GB"/>
        </w:rPr>
        <w:t>7</w:t>
      </w:r>
      <w:r w:rsidR="008E3CC3" w:rsidRPr="00784610">
        <w:rPr>
          <w:rFonts w:ascii="Calibri" w:hAnsi="Calibri" w:cs="Calibri"/>
          <w:highlight w:val="yellow"/>
          <w:lang w:val="en-GB"/>
        </w:rPr>
        <w:t>0</w:t>
      </w:r>
      <w:r w:rsidRPr="00784610">
        <w:rPr>
          <w:rFonts w:ascii="Calibri" w:hAnsi="Calibri" w:cs="Calibri"/>
          <w:lang w:val="en-GB"/>
        </w:rPr>
        <w:t xml:space="preserve"> %</w:t>
      </w:r>
      <w:bookmarkEnd w:id="7"/>
      <w:r w:rsidRPr="00784610">
        <w:rPr>
          <w:rFonts w:ascii="Calibri" w:hAnsi="Calibri" w:cs="Calibri"/>
          <w:lang w:val="en-GB"/>
        </w:rPr>
        <w:t xml:space="preserve"> of the score received in the technical evaluation will be added to the obtained financial score, which is maximum </w:t>
      </w:r>
      <w:bookmarkStart w:id="8" w:name="Financial"/>
      <w:r w:rsidRPr="00784610">
        <w:rPr>
          <w:rFonts w:ascii="Calibri" w:hAnsi="Calibri" w:cs="Calibri"/>
          <w:highlight w:val="yellow"/>
          <w:lang w:val="en-GB"/>
        </w:rPr>
        <w:t>30</w:t>
      </w:r>
      <w:r w:rsidRPr="00784610">
        <w:rPr>
          <w:rFonts w:ascii="Calibri" w:hAnsi="Calibri" w:cs="Calibri"/>
          <w:lang w:val="en-GB"/>
        </w:rPr>
        <w:t xml:space="preserve"> points</w:t>
      </w:r>
      <w:bookmarkEnd w:id="8"/>
      <w:r w:rsidRPr="00784610">
        <w:rPr>
          <w:rFonts w:ascii="Calibri" w:hAnsi="Calibri" w:cs="Calibri"/>
          <w:lang w:val="en-GB"/>
        </w:rPr>
        <w:t>, and calculated as described below.</w:t>
      </w:r>
    </w:p>
    <w:p w14:paraId="4B7EB98E" w14:textId="77777777" w:rsidR="003C7C6D" w:rsidRPr="00784610" w:rsidRDefault="003C7C6D" w:rsidP="003C7C6D">
      <w:pPr>
        <w:spacing w:before="480"/>
        <w:jc w:val="center"/>
        <w:rPr>
          <w:rFonts w:asciiTheme="minorHAnsi" w:hAnsiTheme="minorHAnsi"/>
          <w:color w:val="808080" w:themeColor="background1" w:themeShade="80"/>
          <w:lang w:val="en-GB"/>
        </w:rPr>
      </w:pPr>
      <w:r w:rsidRPr="00784610">
        <w:rPr>
          <w:rFonts w:asciiTheme="minorHAnsi" w:hAnsiTheme="minorHAnsi" w:cs="Calibri"/>
          <w:color w:val="808080" w:themeColor="background1" w:themeShade="80"/>
          <w:lang w:val="en-GB"/>
        </w:rPr>
        <w:t>THE REMAINDER OF THIS PAGE LEFT INTENTIONALLY BLANK</w:t>
      </w:r>
    </w:p>
    <w:p w14:paraId="5ED6B203" w14:textId="77777777" w:rsidR="00D04E92" w:rsidRPr="00784610" w:rsidRDefault="00D04E92">
      <w:pPr>
        <w:rPr>
          <w:rFonts w:ascii="Calibri" w:hAnsi="Calibri" w:cs="Calibri"/>
          <w:b/>
          <w:lang w:val="en-GB"/>
        </w:rPr>
      </w:pPr>
      <w:r w:rsidRPr="00784610">
        <w:rPr>
          <w:rFonts w:cs="Calibri"/>
          <w:lang w:val="en-GB"/>
        </w:rPr>
        <w:br w:type="page"/>
      </w:r>
    </w:p>
    <w:p w14:paraId="47F16DB9" w14:textId="44A09090" w:rsidR="00D67AEA" w:rsidRPr="00784610" w:rsidRDefault="00B225F1" w:rsidP="00A31E49">
      <w:pPr>
        <w:pStyle w:val="Heading3"/>
        <w:jc w:val="both"/>
        <w:rPr>
          <w:rFonts w:cs="Calibri"/>
          <w:sz w:val="24"/>
          <w:lang w:val="en-GB" w:eastAsia="ko-KR"/>
        </w:rPr>
      </w:pPr>
      <w:bookmarkStart w:id="9" w:name="_Toc374271006"/>
      <w:r w:rsidRPr="00784610">
        <w:rPr>
          <w:rFonts w:cs="Calibri"/>
          <w:sz w:val="24"/>
          <w:lang w:val="en-GB"/>
        </w:rPr>
        <w:t>Evaluation of</w:t>
      </w:r>
      <w:r w:rsidR="0063703A" w:rsidRPr="00784610">
        <w:rPr>
          <w:rFonts w:cs="Calibri"/>
          <w:sz w:val="24"/>
          <w:lang w:val="en-GB"/>
        </w:rPr>
        <w:t xml:space="preserve"> </w:t>
      </w:r>
      <w:r w:rsidRPr="00784610">
        <w:rPr>
          <w:rFonts w:cs="Calibri"/>
          <w:sz w:val="24"/>
          <w:lang w:val="en-GB"/>
        </w:rPr>
        <w:t>t</w:t>
      </w:r>
      <w:r w:rsidR="00D67AEA" w:rsidRPr="00784610">
        <w:rPr>
          <w:rFonts w:cs="Calibri"/>
          <w:sz w:val="24"/>
          <w:lang w:val="en-GB"/>
        </w:rPr>
        <w:t>echnical</w:t>
      </w:r>
      <w:r w:rsidR="0063703A" w:rsidRPr="00784610">
        <w:rPr>
          <w:rFonts w:cs="Calibri"/>
          <w:sz w:val="24"/>
          <w:lang w:val="en-GB"/>
        </w:rPr>
        <w:t xml:space="preserve"> </w:t>
      </w:r>
      <w:r w:rsidRPr="00784610">
        <w:rPr>
          <w:rFonts w:cs="Calibri"/>
          <w:sz w:val="24"/>
          <w:lang w:val="en-GB"/>
        </w:rPr>
        <w:t>c</w:t>
      </w:r>
      <w:r w:rsidR="0097784D" w:rsidRPr="00784610">
        <w:rPr>
          <w:rFonts w:cs="Calibri"/>
          <w:sz w:val="24"/>
          <w:lang w:val="en-GB"/>
        </w:rPr>
        <w:t>omponents</w:t>
      </w:r>
      <w:bookmarkEnd w:id="9"/>
    </w:p>
    <w:p w14:paraId="1386D867" w14:textId="77E3B484" w:rsidR="006E17EC" w:rsidRPr="00784610" w:rsidRDefault="00E15F4B" w:rsidP="00ED3FDE">
      <w:pPr>
        <w:spacing w:after="240"/>
        <w:jc w:val="both"/>
        <w:rPr>
          <w:lang w:val="en-GB"/>
        </w:rPr>
      </w:pPr>
      <w:r w:rsidRPr="00784610">
        <w:rPr>
          <w:rFonts w:ascii="Calibri" w:hAnsi="Calibri" w:cs="Calibri"/>
          <w:lang w:val="en-GB"/>
        </w:rPr>
        <w:t xml:space="preserve">A </w:t>
      </w:r>
      <w:r w:rsidR="008E3CC3" w:rsidRPr="00784610">
        <w:rPr>
          <w:rFonts w:ascii="Calibri" w:hAnsi="Calibri" w:cs="Calibri"/>
          <w:lang w:val="en-GB"/>
        </w:rPr>
        <w:t>Tender</w:t>
      </w:r>
      <w:r w:rsidRPr="00784610">
        <w:rPr>
          <w:rFonts w:ascii="Calibri" w:hAnsi="Calibri" w:cs="Calibri"/>
          <w:lang w:val="en-GB"/>
        </w:rPr>
        <w:t xml:space="preserve"> will be rejected at this stage if it fails to respond to important aspects of the Terms of Reference</w:t>
      </w:r>
      <w:r w:rsidRPr="00784610">
        <w:rPr>
          <w:rFonts w:ascii="Calibri" w:hAnsi="Calibri" w:cs="Calibri"/>
          <w:lang w:val="en-GB" w:eastAsia="ko-KR"/>
        </w:rPr>
        <w:t xml:space="preserve">. </w:t>
      </w:r>
      <w:r w:rsidR="00D67AEA" w:rsidRPr="00784610">
        <w:rPr>
          <w:rFonts w:ascii="Calibri" w:hAnsi="Calibri" w:cs="Calibri"/>
          <w:lang w:val="en-GB" w:eastAsia="ko-KR"/>
        </w:rPr>
        <w:t xml:space="preserve">The detailed </w:t>
      </w:r>
      <w:r w:rsidR="00103F13" w:rsidRPr="00784610">
        <w:rPr>
          <w:rFonts w:ascii="Calibri" w:hAnsi="Calibri" w:cs="Calibri"/>
          <w:lang w:val="en-GB" w:eastAsia="ko-KR"/>
        </w:rPr>
        <w:t xml:space="preserve">technical </w:t>
      </w:r>
      <w:r w:rsidR="00D67AEA" w:rsidRPr="00784610">
        <w:rPr>
          <w:rFonts w:ascii="Calibri" w:hAnsi="Calibri" w:cs="Calibri"/>
          <w:lang w:val="en-GB" w:eastAsia="ko-KR"/>
        </w:rPr>
        <w:t>evaluat</w:t>
      </w:r>
      <w:r w:rsidR="00103F13" w:rsidRPr="00784610">
        <w:rPr>
          <w:rFonts w:ascii="Calibri" w:hAnsi="Calibri" w:cs="Calibri"/>
          <w:lang w:val="en-GB" w:eastAsia="ko-KR"/>
        </w:rPr>
        <w:t xml:space="preserve">ion criteria and possible </w:t>
      </w:r>
      <w:r w:rsidR="00D67AEA" w:rsidRPr="00784610">
        <w:rPr>
          <w:rFonts w:ascii="Calibri" w:hAnsi="Calibri" w:cs="Calibri"/>
          <w:lang w:val="en-GB" w:eastAsia="ko-KR"/>
        </w:rPr>
        <w:t>score</w:t>
      </w:r>
      <w:r w:rsidR="00103F13" w:rsidRPr="00784610">
        <w:rPr>
          <w:rFonts w:ascii="Calibri" w:hAnsi="Calibri" w:cs="Calibri"/>
          <w:lang w:val="en-GB" w:eastAsia="ko-KR"/>
        </w:rPr>
        <w:t>s</w:t>
      </w:r>
      <w:r w:rsidR="00D67AEA" w:rsidRPr="00784610">
        <w:rPr>
          <w:rFonts w:ascii="Calibri" w:hAnsi="Calibri" w:cs="Calibri"/>
          <w:lang w:val="en-GB" w:eastAsia="ko-KR"/>
        </w:rPr>
        <w:t xml:space="preserve"> for each are </w:t>
      </w:r>
      <w:r w:rsidR="007F719F" w:rsidRPr="00784610">
        <w:rPr>
          <w:rFonts w:ascii="Calibri" w:hAnsi="Calibri" w:cs="Calibri"/>
          <w:lang w:val="en-GB" w:eastAsia="ko-KR"/>
        </w:rPr>
        <w:t>as follows</w:t>
      </w:r>
      <w:r w:rsidR="00D67AEA" w:rsidRPr="00784610">
        <w:rPr>
          <w:rFonts w:ascii="Calibri" w:hAnsi="Calibri" w:cs="Calibri"/>
          <w:lang w:val="en-GB" w:eastAsia="ko-KR"/>
        </w:rPr>
        <w:t>:</w:t>
      </w:r>
    </w:p>
    <w:tbl>
      <w:tblPr>
        <w:tblpPr w:leftFromText="142" w:rightFromText="142" w:vertAnchor="text" w:horzAnchor="margin" w:tblpY="8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AA3C13" w:rsidRPr="00AF626D" w14:paraId="68DBA28E" w14:textId="77777777" w:rsidTr="00B7755F">
        <w:trPr>
          <w:cantSplit/>
          <w:tblHeader/>
        </w:trPr>
        <w:tc>
          <w:tcPr>
            <w:tcW w:w="2430" w:type="dxa"/>
            <w:shd w:val="clear" w:color="auto" w:fill="FFFFFF" w:themeFill="background1"/>
            <w:vAlign w:val="center"/>
          </w:tcPr>
          <w:p w14:paraId="5B8A5768" w14:textId="77777777" w:rsidR="00AA3C13" w:rsidRPr="00AF626D" w:rsidRDefault="00AA3C13" w:rsidP="00B7755F">
            <w:pPr>
              <w:jc w:val="center"/>
              <w:rPr>
                <w:rFonts w:ascii="Calibri" w:hAnsi="Calibri" w:cs="Calibri"/>
                <w:b/>
                <w:kern w:val="2"/>
                <w:lang w:val="en-GB" w:eastAsia="ko-KR"/>
              </w:rPr>
            </w:pPr>
            <w:r w:rsidRPr="00AF626D">
              <w:rPr>
                <w:rFonts w:ascii="Calibri" w:hAnsi="Calibri" w:cs="Calibri"/>
                <w:b/>
                <w:kern w:val="2"/>
                <w:lang w:val="en-GB" w:eastAsia="ko-KR"/>
              </w:rPr>
              <w:t>Major Criteria</w:t>
            </w:r>
          </w:p>
        </w:tc>
        <w:tc>
          <w:tcPr>
            <w:tcW w:w="5367" w:type="dxa"/>
            <w:shd w:val="clear" w:color="auto" w:fill="FFFFFF" w:themeFill="background1"/>
            <w:vAlign w:val="center"/>
          </w:tcPr>
          <w:p w14:paraId="654824C5" w14:textId="77777777" w:rsidR="00AA3C13" w:rsidRPr="00AF626D" w:rsidRDefault="00AA3C13" w:rsidP="00B7755F">
            <w:pPr>
              <w:jc w:val="center"/>
              <w:rPr>
                <w:rFonts w:ascii="Calibri" w:hAnsi="Calibri" w:cs="Calibri"/>
                <w:b/>
                <w:kern w:val="2"/>
                <w:lang w:val="en-GB" w:eastAsia="ko-KR"/>
              </w:rPr>
            </w:pPr>
            <w:r w:rsidRPr="00AF626D">
              <w:rPr>
                <w:rFonts w:ascii="Calibri" w:hAnsi="Calibri" w:cs="Calibri"/>
                <w:b/>
                <w:kern w:val="2"/>
                <w:lang w:val="en-GB" w:eastAsia="ko-KR"/>
              </w:rPr>
              <w:t>Details &amp; Sub-Criteria</w:t>
            </w:r>
          </w:p>
        </w:tc>
        <w:tc>
          <w:tcPr>
            <w:tcW w:w="1360" w:type="dxa"/>
            <w:shd w:val="clear" w:color="auto" w:fill="FFFFFF" w:themeFill="background1"/>
            <w:vAlign w:val="center"/>
          </w:tcPr>
          <w:p w14:paraId="1BB77A4D" w14:textId="77777777" w:rsidR="00AA3C13" w:rsidRPr="00AF626D" w:rsidRDefault="00AA3C13" w:rsidP="00B7755F">
            <w:pPr>
              <w:jc w:val="center"/>
              <w:rPr>
                <w:rFonts w:ascii="Calibri" w:hAnsi="Calibri" w:cs="Calibri"/>
                <w:b/>
                <w:kern w:val="2"/>
                <w:lang w:val="en-GB" w:eastAsia="ko-KR"/>
              </w:rPr>
            </w:pPr>
            <w:r w:rsidRPr="00AF626D">
              <w:rPr>
                <w:rFonts w:ascii="Calibri" w:hAnsi="Calibri" w:cs="Calibri"/>
                <w:b/>
                <w:kern w:val="2"/>
                <w:lang w:val="en-GB" w:eastAsia="ko-KR"/>
              </w:rPr>
              <w:t>Possible Score</w:t>
            </w:r>
          </w:p>
        </w:tc>
      </w:tr>
      <w:tr w:rsidR="00AA3C13" w:rsidRPr="00AF626D" w14:paraId="123BE1DE" w14:textId="77777777" w:rsidTr="00B7755F">
        <w:trPr>
          <w:cantSplit/>
          <w:tblHeader/>
        </w:trPr>
        <w:tc>
          <w:tcPr>
            <w:tcW w:w="2430" w:type="dxa"/>
            <w:shd w:val="clear" w:color="auto" w:fill="FFFFFF" w:themeFill="background1"/>
            <w:vAlign w:val="center"/>
          </w:tcPr>
          <w:p w14:paraId="4CF7FF78" w14:textId="77777777" w:rsidR="00AA3C13" w:rsidRDefault="00AA3C13" w:rsidP="00B7755F">
            <w:pPr>
              <w:rPr>
                <w:rFonts w:asciiTheme="minorHAnsi" w:hAnsiTheme="minorHAnsi"/>
                <w:kern w:val="2"/>
                <w:sz w:val="22"/>
                <w:szCs w:val="22"/>
                <w:lang w:val="en-GB"/>
              </w:rPr>
            </w:pPr>
            <w:r>
              <w:rPr>
                <w:rFonts w:asciiTheme="minorHAnsi" w:hAnsiTheme="minorHAnsi"/>
                <w:kern w:val="2"/>
                <w:sz w:val="22"/>
                <w:szCs w:val="22"/>
                <w:lang w:val="en-GB"/>
              </w:rPr>
              <w:t>Business license</w:t>
            </w:r>
          </w:p>
          <w:p w14:paraId="61108F49" w14:textId="77777777" w:rsidR="00AA3C13" w:rsidRPr="00AF626D" w:rsidRDefault="00AA3C13" w:rsidP="00B7755F">
            <w:pPr>
              <w:rPr>
                <w:rFonts w:asciiTheme="minorHAnsi" w:hAnsiTheme="minorHAnsi"/>
                <w:kern w:val="2"/>
                <w:sz w:val="22"/>
                <w:szCs w:val="22"/>
                <w:lang w:val="en-GB"/>
              </w:rPr>
            </w:pPr>
          </w:p>
        </w:tc>
        <w:tc>
          <w:tcPr>
            <w:tcW w:w="5367" w:type="dxa"/>
            <w:shd w:val="clear" w:color="auto" w:fill="FFFFFF" w:themeFill="background1"/>
          </w:tcPr>
          <w:p w14:paraId="5355C48D" w14:textId="77777777" w:rsidR="00AA3C13" w:rsidRPr="00A936FD" w:rsidRDefault="00AA3C13" w:rsidP="00B7755F">
            <w:pPr>
              <w:pStyle w:val="ListParagraph"/>
              <w:numPr>
                <w:ilvl w:val="0"/>
                <w:numId w:val="9"/>
              </w:numPr>
              <w:ind w:leftChars="0"/>
              <w:rPr>
                <w:rFonts w:asciiTheme="minorHAnsi" w:hAnsiTheme="minorHAnsi"/>
                <w:sz w:val="22"/>
                <w:lang w:val="en-GB"/>
              </w:rPr>
            </w:pPr>
            <w:r>
              <w:rPr>
                <w:rFonts w:asciiTheme="minorHAnsi" w:hAnsiTheme="minorHAnsi"/>
                <w:sz w:val="22"/>
                <w:lang w:val="en-GB"/>
              </w:rPr>
              <w:t>Must have a valid operational business license</w:t>
            </w:r>
          </w:p>
          <w:p w14:paraId="1C6237AE" w14:textId="77777777" w:rsidR="00AA3C13" w:rsidRPr="00AF626D" w:rsidRDefault="00AA3C13" w:rsidP="00B7755F">
            <w:pPr>
              <w:rPr>
                <w:rFonts w:asciiTheme="minorHAnsi" w:hAnsiTheme="minorHAnsi"/>
                <w:kern w:val="2"/>
                <w:sz w:val="22"/>
                <w:szCs w:val="22"/>
                <w:lang w:val="en-GB" w:eastAsia="ko-KR"/>
              </w:rPr>
            </w:pPr>
          </w:p>
        </w:tc>
        <w:tc>
          <w:tcPr>
            <w:tcW w:w="1360" w:type="dxa"/>
            <w:shd w:val="clear" w:color="auto" w:fill="FFFFFF" w:themeFill="background1"/>
            <w:vAlign w:val="center"/>
          </w:tcPr>
          <w:p w14:paraId="7EFEDB9C" w14:textId="77777777" w:rsidR="00AA3C13" w:rsidRPr="00503463" w:rsidRDefault="00AA3C13" w:rsidP="00B7755F">
            <w:pPr>
              <w:jc w:val="center"/>
              <w:rPr>
                <w:rFonts w:asciiTheme="minorHAnsi" w:hAnsiTheme="minorHAnsi"/>
                <w:kern w:val="2"/>
                <w:sz w:val="22"/>
                <w:szCs w:val="22"/>
                <w:lang w:val="en-GB"/>
              </w:rPr>
            </w:pPr>
            <w:r w:rsidRPr="00503463">
              <w:rPr>
                <w:rFonts w:asciiTheme="minorHAnsi" w:hAnsiTheme="minorHAnsi"/>
                <w:kern w:val="2"/>
                <w:sz w:val="22"/>
                <w:szCs w:val="22"/>
                <w:lang w:val="en-GB"/>
              </w:rPr>
              <w:t>10</w:t>
            </w:r>
          </w:p>
        </w:tc>
      </w:tr>
      <w:tr w:rsidR="00AA3C13" w:rsidRPr="00AF626D" w14:paraId="3548F292" w14:textId="77777777" w:rsidTr="00B7755F">
        <w:trPr>
          <w:cantSplit/>
          <w:tblHeader/>
        </w:trPr>
        <w:tc>
          <w:tcPr>
            <w:tcW w:w="2430" w:type="dxa"/>
            <w:shd w:val="clear" w:color="auto" w:fill="FFFFFF" w:themeFill="background1"/>
            <w:vAlign w:val="center"/>
          </w:tcPr>
          <w:p w14:paraId="1E54AE3C" w14:textId="77777777" w:rsidR="00AA3C13" w:rsidRPr="00AF626D" w:rsidRDefault="00AA3C13" w:rsidP="00B7755F">
            <w:pPr>
              <w:rPr>
                <w:rFonts w:asciiTheme="minorHAnsi" w:hAnsiTheme="minorHAnsi"/>
                <w:kern w:val="2"/>
                <w:sz w:val="22"/>
                <w:szCs w:val="22"/>
                <w:lang w:val="en-GB"/>
              </w:rPr>
            </w:pPr>
            <w:r w:rsidRPr="00AF626D">
              <w:rPr>
                <w:rFonts w:asciiTheme="minorHAnsi" w:hAnsiTheme="minorHAnsi"/>
                <w:kern w:val="2"/>
                <w:sz w:val="22"/>
                <w:szCs w:val="22"/>
                <w:lang w:val="en-GB"/>
              </w:rPr>
              <w:t>Delivery time</w:t>
            </w:r>
          </w:p>
        </w:tc>
        <w:tc>
          <w:tcPr>
            <w:tcW w:w="5367" w:type="dxa"/>
            <w:shd w:val="clear" w:color="auto" w:fill="FFFFFF" w:themeFill="background1"/>
          </w:tcPr>
          <w:p w14:paraId="31ACEA32" w14:textId="2279CDA0" w:rsidR="00AA3C13" w:rsidRPr="00AF626D" w:rsidRDefault="00AA3C13" w:rsidP="00B7755F">
            <w:pPr>
              <w:numPr>
                <w:ilvl w:val="0"/>
                <w:numId w:val="4"/>
              </w:numPr>
              <w:rPr>
                <w:rFonts w:asciiTheme="minorHAnsi" w:hAnsiTheme="minorHAnsi"/>
                <w:kern w:val="2"/>
                <w:sz w:val="22"/>
                <w:szCs w:val="22"/>
                <w:lang w:val="en-GB" w:eastAsia="ko-KR"/>
              </w:rPr>
            </w:pPr>
            <w:r w:rsidRPr="00AF626D">
              <w:rPr>
                <w:rFonts w:asciiTheme="minorHAnsi" w:hAnsiTheme="minorHAnsi"/>
                <w:kern w:val="2"/>
                <w:sz w:val="22"/>
                <w:szCs w:val="22"/>
                <w:lang w:val="en-GB" w:eastAsia="ko-KR"/>
              </w:rPr>
              <w:t>The delivery time of the tendered routes should be</w:t>
            </w:r>
            <w:r>
              <w:rPr>
                <w:rFonts w:asciiTheme="minorHAnsi" w:hAnsiTheme="minorHAnsi"/>
                <w:kern w:val="2"/>
                <w:sz w:val="22"/>
                <w:szCs w:val="22"/>
                <w:lang w:val="en-GB" w:eastAsia="ko-KR"/>
              </w:rPr>
              <w:t xml:space="preserve"> as stated in the Specification Template.</w:t>
            </w:r>
          </w:p>
        </w:tc>
        <w:tc>
          <w:tcPr>
            <w:tcW w:w="1360" w:type="dxa"/>
            <w:shd w:val="clear" w:color="auto" w:fill="FFFFFF" w:themeFill="background1"/>
            <w:vAlign w:val="center"/>
          </w:tcPr>
          <w:p w14:paraId="51A1550F" w14:textId="77777777" w:rsidR="00AA3C13" w:rsidRPr="00503463" w:rsidRDefault="00AA3C13" w:rsidP="00B7755F">
            <w:pPr>
              <w:jc w:val="center"/>
              <w:rPr>
                <w:rFonts w:asciiTheme="minorHAnsi" w:hAnsiTheme="minorHAnsi"/>
                <w:kern w:val="2"/>
                <w:sz w:val="22"/>
                <w:szCs w:val="22"/>
                <w:lang w:val="en-GB"/>
              </w:rPr>
            </w:pPr>
            <w:r w:rsidRPr="00503463">
              <w:rPr>
                <w:rFonts w:asciiTheme="minorHAnsi" w:hAnsiTheme="minorHAnsi"/>
                <w:kern w:val="2"/>
                <w:sz w:val="22"/>
                <w:szCs w:val="22"/>
                <w:lang w:val="en-GB"/>
              </w:rPr>
              <w:t>20</w:t>
            </w:r>
          </w:p>
        </w:tc>
      </w:tr>
      <w:tr w:rsidR="00AA3C13" w:rsidRPr="00AF626D" w14:paraId="3125C41B" w14:textId="77777777" w:rsidTr="00B7755F">
        <w:trPr>
          <w:cantSplit/>
          <w:tblHeader/>
        </w:trPr>
        <w:tc>
          <w:tcPr>
            <w:tcW w:w="2430" w:type="dxa"/>
            <w:shd w:val="clear" w:color="auto" w:fill="FFFFFF" w:themeFill="background1"/>
            <w:vAlign w:val="center"/>
          </w:tcPr>
          <w:p w14:paraId="4A8EA7E0" w14:textId="77777777" w:rsidR="00AA3C13" w:rsidRPr="00503463" w:rsidRDefault="00AA3C13" w:rsidP="00B7755F">
            <w:pPr>
              <w:rPr>
                <w:rFonts w:asciiTheme="minorHAnsi" w:hAnsiTheme="minorHAnsi"/>
                <w:kern w:val="2"/>
                <w:sz w:val="22"/>
                <w:szCs w:val="22"/>
                <w:lang w:val="en-GB"/>
              </w:rPr>
            </w:pPr>
            <w:r w:rsidRPr="00503463">
              <w:rPr>
                <w:rFonts w:asciiTheme="minorHAnsi" w:hAnsiTheme="minorHAnsi"/>
                <w:kern w:val="2"/>
                <w:sz w:val="22"/>
                <w:szCs w:val="22"/>
                <w:lang w:val="en-GB"/>
              </w:rPr>
              <w:t>Passenger Capacity</w:t>
            </w:r>
          </w:p>
        </w:tc>
        <w:tc>
          <w:tcPr>
            <w:tcW w:w="5367" w:type="dxa"/>
            <w:shd w:val="clear" w:color="auto" w:fill="FFFFFF" w:themeFill="background1"/>
          </w:tcPr>
          <w:p w14:paraId="5DCB183C" w14:textId="77777777" w:rsidR="00AA3C13" w:rsidRPr="00503463" w:rsidRDefault="00AA3C13" w:rsidP="00B7755F">
            <w:pPr>
              <w:numPr>
                <w:ilvl w:val="0"/>
                <w:numId w:val="4"/>
              </w:numPr>
              <w:rPr>
                <w:rFonts w:asciiTheme="minorHAnsi" w:hAnsiTheme="minorHAnsi"/>
                <w:kern w:val="2"/>
                <w:sz w:val="22"/>
                <w:szCs w:val="22"/>
                <w:lang w:val="en-GB" w:eastAsia="ko-KR"/>
              </w:rPr>
            </w:pPr>
            <w:r w:rsidRPr="00503463">
              <w:rPr>
                <w:rFonts w:asciiTheme="minorHAnsi" w:hAnsiTheme="minorHAnsi"/>
                <w:kern w:val="2"/>
                <w:sz w:val="22"/>
                <w:szCs w:val="22"/>
                <w:lang w:val="en-GB" w:eastAsia="ko-KR"/>
              </w:rPr>
              <w:t>Required passenger capacity stated in their quotation</w:t>
            </w:r>
            <w:r>
              <w:rPr>
                <w:rFonts w:asciiTheme="minorHAnsi" w:hAnsiTheme="minorHAnsi"/>
                <w:kern w:val="2"/>
                <w:sz w:val="22"/>
                <w:szCs w:val="22"/>
                <w:lang w:val="en-GB" w:eastAsia="ko-KR"/>
              </w:rPr>
              <w:t xml:space="preserve"> should be more than 150 </w:t>
            </w:r>
            <w:proofErr w:type="spellStart"/>
            <w:r>
              <w:rPr>
                <w:rFonts w:asciiTheme="minorHAnsi" w:hAnsiTheme="minorHAnsi"/>
                <w:kern w:val="2"/>
                <w:sz w:val="22"/>
                <w:szCs w:val="22"/>
                <w:lang w:val="en-GB" w:eastAsia="ko-KR"/>
              </w:rPr>
              <w:t>pax</w:t>
            </w:r>
            <w:proofErr w:type="spellEnd"/>
            <w:r>
              <w:rPr>
                <w:rFonts w:asciiTheme="minorHAnsi" w:hAnsiTheme="minorHAnsi"/>
                <w:kern w:val="2"/>
                <w:sz w:val="22"/>
                <w:szCs w:val="22"/>
                <w:lang w:val="en-GB" w:eastAsia="ko-KR"/>
              </w:rPr>
              <w:t xml:space="preserve">. </w:t>
            </w:r>
          </w:p>
        </w:tc>
        <w:tc>
          <w:tcPr>
            <w:tcW w:w="1360" w:type="dxa"/>
            <w:shd w:val="clear" w:color="auto" w:fill="FFFFFF" w:themeFill="background1"/>
            <w:vAlign w:val="center"/>
          </w:tcPr>
          <w:p w14:paraId="536DAA29" w14:textId="6893E91B" w:rsidR="00AA3C13" w:rsidRPr="00503463" w:rsidRDefault="00AA3C13" w:rsidP="00B7755F">
            <w:pPr>
              <w:jc w:val="center"/>
              <w:rPr>
                <w:rFonts w:asciiTheme="minorHAnsi" w:hAnsiTheme="minorHAnsi"/>
                <w:kern w:val="2"/>
                <w:sz w:val="22"/>
                <w:szCs w:val="22"/>
                <w:lang w:val="en-GB"/>
              </w:rPr>
            </w:pPr>
            <w:r>
              <w:rPr>
                <w:rFonts w:asciiTheme="minorHAnsi" w:hAnsiTheme="minorHAnsi"/>
                <w:kern w:val="2"/>
                <w:sz w:val="22"/>
                <w:szCs w:val="22"/>
                <w:lang w:val="en-GB"/>
              </w:rPr>
              <w:t>20</w:t>
            </w:r>
          </w:p>
        </w:tc>
      </w:tr>
      <w:tr w:rsidR="00AA3C13" w:rsidRPr="00AF626D" w14:paraId="16B401DE" w14:textId="77777777" w:rsidTr="00B7755F">
        <w:trPr>
          <w:cantSplit/>
          <w:tblHeader/>
        </w:trPr>
        <w:tc>
          <w:tcPr>
            <w:tcW w:w="2430" w:type="dxa"/>
            <w:shd w:val="clear" w:color="auto" w:fill="FFFFFF" w:themeFill="background1"/>
            <w:vAlign w:val="center"/>
          </w:tcPr>
          <w:p w14:paraId="10E11827" w14:textId="77777777" w:rsidR="00AA3C13" w:rsidRPr="00503463" w:rsidRDefault="00AA3C13" w:rsidP="00B7755F">
            <w:pPr>
              <w:rPr>
                <w:rFonts w:asciiTheme="minorHAnsi" w:hAnsiTheme="minorHAnsi"/>
                <w:kern w:val="2"/>
                <w:sz w:val="22"/>
                <w:szCs w:val="22"/>
                <w:lang w:val="en-GB"/>
              </w:rPr>
            </w:pPr>
            <w:r w:rsidRPr="00503463">
              <w:rPr>
                <w:rFonts w:asciiTheme="minorHAnsi" w:hAnsiTheme="minorHAnsi"/>
                <w:kern w:val="2"/>
                <w:sz w:val="22"/>
                <w:szCs w:val="22"/>
                <w:lang w:val="en-GB"/>
              </w:rPr>
              <w:t>Aircraft Specification</w:t>
            </w:r>
          </w:p>
        </w:tc>
        <w:tc>
          <w:tcPr>
            <w:tcW w:w="5367" w:type="dxa"/>
            <w:shd w:val="clear" w:color="auto" w:fill="FFFFFF" w:themeFill="background1"/>
          </w:tcPr>
          <w:p w14:paraId="26684991" w14:textId="77777777" w:rsidR="00AA3C13" w:rsidRPr="00503463" w:rsidRDefault="00AA3C13" w:rsidP="00B7755F">
            <w:pPr>
              <w:numPr>
                <w:ilvl w:val="0"/>
                <w:numId w:val="4"/>
              </w:numPr>
              <w:rPr>
                <w:rFonts w:asciiTheme="minorHAnsi" w:hAnsiTheme="minorHAnsi"/>
                <w:kern w:val="2"/>
                <w:sz w:val="22"/>
                <w:szCs w:val="22"/>
                <w:lang w:val="en-GB" w:eastAsia="ko-KR"/>
              </w:rPr>
            </w:pPr>
            <w:r w:rsidRPr="00503463">
              <w:rPr>
                <w:rFonts w:asciiTheme="minorHAnsi" w:hAnsiTheme="minorHAnsi"/>
                <w:kern w:val="2"/>
                <w:sz w:val="22"/>
                <w:szCs w:val="22"/>
                <w:lang w:val="en-GB" w:eastAsia="ko-KR"/>
              </w:rPr>
              <w:t xml:space="preserve">Must have a valid </w:t>
            </w:r>
          </w:p>
          <w:p w14:paraId="09DAF866" w14:textId="348E0D96" w:rsidR="00AA3C13" w:rsidRPr="00503463" w:rsidRDefault="00AA3C13" w:rsidP="00B7755F">
            <w:pPr>
              <w:ind w:left="720"/>
              <w:rPr>
                <w:rFonts w:asciiTheme="minorHAnsi" w:hAnsiTheme="minorHAnsi"/>
                <w:kern w:val="2"/>
                <w:sz w:val="22"/>
                <w:szCs w:val="22"/>
                <w:lang w:val="en-GB" w:eastAsia="ko-KR"/>
              </w:rPr>
            </w:pPr>
            <w:r>
              <w:rPr>
                <w:rFonts w:asciiTheme="minorHAnsi" w:hAnsiTheme="minorHAnsi"/>
                <w:kern w:val="2"/>
                <w:sz w:val="22"/>
                <w:szCs w:val="22"/>
                <w:lang w:val="en-GB" w:eastAsia="ko-KR"/>
              </w:rPr>
              <w:t>-</w:t>
            </w:r>
            <w:r w:rsidRPr="00503463">
              <w:rPr>
                <w:rFonts w:asciiTheme="minorHAnsi" w:hAnsiTheme="minorHAnsi"/>
                <w:kern w:val="2"/>
                <w:sz w:val="22"/>
                <w:szCs w:val="22"/>
                <w:lang w:val="en-GB" w:eastAsia="ko-KR"/>
              </w:rPr>
              <w:t>Certificate of Registration</w:t>
            </w:r>
          </w:p>
          <w:p w14:paraId="307827CA" w14:textId="48ABF834" w:rsidR="00AA3C13" w:rsidRPr="00503463" w:rsidRDefault="00AA3C13" w:rsidP="00B7755F">
            <w:pPr>
              <w:ind w:left="720"/>
              <w:rPr>
                <w:rFonts w:asciiTheme="minorHAnsi" w:hAnsiTheme="minorHAnsi"/>
                <w:kern w:val="2"/>
                <w:sz w:val="22"/>
                <w:szCs w:val="22"/>
                <w:lang w:val="en-GB" w:eastAsia="ko-KR"/>
              </w:rPr>
            </w:pPr>
            <w:r>
              <w:rPr>
                <w:rFonts w:asciiTheme="minorHAnsi" w:hAnsiTheme="minorHAnsi"/>
                <w:kern w:val="2"/>
                <w:sz w:val="22"/>
                <w:szCs w:val="22"/>
                <w:lang w:val="en-GB" w:eastAsia="ko-KR"/>
              </w:rPr>
              <w:t>-</w:t>
            </w:r>
            <w:r w:rsidRPr="00503463">
              <w:rPr>
                <w:rFonts w:asciiTheme="minorHAnsi" w:hAnsiTheme="minorHAnsi"/>
                <w:kern w:val="2"/>
                <w:sz w:val="22"/>
                <w:szCs w:val="22"/>
                <w:lang w:val="en-GB" w:eastAsia="ko-KR"/>
              </w:rPr>
              <w:t>Certificate of Airworthiness</w:t>
            </w:r>
          </w:p>
          <w:p w14:paraId="0C9B35D8" w14:textId="085DAC06" w:rsidR="00AA3C13" w:rsidRPr="00503463" w:rsidRDefault="00AA3C13" w:rsidP="00B7755F">
            <w:pPr>
              <w:ind w:left="720"/>
              <w:rPr>
                <w:rFonts w:asciiTheme="minorHAnsi" w:hAnsiTheme="minorHAnsi"/>
                <w:kern w:val="2"/>
                <w:sz w:val="22"/>
                <w:szCs w:val="22"/>
                <w:lang w:val="en-GB" w:eastAsia="ko-KR"/>
              </w:rPr>
            </w:pPr>
            <w:r>
              <w:rPr>
                <w:rFonts w:asciiTheme="minorHAnsi" w:hAnsiTheme="minorHAnsi"/>
                <w:kern w:val="2"/>
                <w:sz w:val="22"/>
                <w:szCs w:val="22"/>
                <w:lang w:val="en-GB" w:eastAsia="ko-KR"/>
              </w:rPr>
              <w:t>-</w:t>
            </w:r>
            <w:r w:rsidRPr="00503463">
              <w:rPr>
                <w:rFonts w:asciiTheme="minorHAnsi" w:hAnsiTheme="minorHAnsi"/>
                <w:kern w:val="2"/>
                <w:sz w:val="22"/>
                <w:szCs w:val="22"/>
                <w:lang w:val="en-GB" w:eastAsia="ko-KR"/>
              </w:rPr>
              <w:t>Insurance</w:t>
            </w:r>
          </w:p>
          <w:p w14:paraId="396D618E" w14:textId="77777777" w:rsidR="00AA3C13" w:rsidRPr="00503463" w:rsidRDefault="00AA3C13" w:rsidP="00B7755F">
            <w:pPr>
              <w:ind w:left="720"/>
              <w:rPr>
                <w:rFonts w:asciiTheme="minorHAnsi" w:hAnsiTheme="minorHAnsi"/>
                <w:kern w:val="2"/>
                <w:sz w:val="22"/>
                <w:szCs w:val="22"/>
                <w:lang w:val="en-GB" w:eastAsia="ko-KR"/>
              </w:rPr>
            </w:pPr>
            <w:r w:rsidRPr="00503463">
              <w:rPr>
                <w:rFonts w:asciiTheme="minorHAnsi" w:hAnsiTheme="minorHAnsi"/>
                <w:kern w:val="2"/>
                <w:sz w:val="22"/>
                <w:szCs w:val="22"/>
                <w:lang w:val="en-GB" w:eastAsia="ko-KR"/>
              </w:rPr>
              <w:t>AOC / FAOC (Optional)</w:t>
            </w:r>
          </w:p>
        </w:tc>
        <w:tc>
          <w:tcPr>
            <w:tcW w:w="1360" w:type="dxa"/>
            <w:shd w:val="clear" w:color="auto" w:fill="FFFFFF" w:themeFill="background1"/>
            <w:vAlign w:val="center"/>
          </w:tcPr>
          <w:p w14:paraId="3444665E" w14:textId="77777777" w:rsidR="00AA3C13" w:rsidRPr="00503463" w:rsidRDefault="00AA3C13" w:rsidP="00B7755F">
            <w:pPr>
              <w:jc w:val="center"/>
              <w:rPr>
                <w:rFonts w:asciiTheme="minorHAnsi" w:hAnsiTheme="minorHAnsi"/>
                <w:kern w:val="2"/>
                <w:sz w:val="22"/>
                <w:szCs w:val="22"/>
                <w:lang w:val="en-GB"/>
              </w:rPr>
            </w:pPr>
            <w:r w:rsidRPr="00503463">
              <w:rPr>
                <w:rFonts w:asciiTheme="minorHAnsi" w:hAnsiTheme="minorHAnsi"/>
                <w:kern w:val="2"/>
                <w:sz w:val="22"/>
                <w:szCs w:val="22"/>
                <w:lang w:val="en-GB"/>
              </w:rPr>
              <w:t>40</w:t>
            </w:r>
          </w:p>
          <w:p w14:paraId="3F17FF90" w14:textId="77777777" w:rsidR="00AA3C13" w:rsidRPr="00503463" w:rsidRDefault="00AA3C13" w:rsidP="00B7755F">
            <w:pPr>
              <w:jc w:val="center"/>
              <w:rPr>
                <w:rFonts w:asciiTheme="minorHAnsi" w:hAnsiTheme="minorHAnsi"/>
                <w:kern w:val="2"/>
                <w:sz w:val="22"/>
                <w:szCs w:val="22"/>
                <w:lang w:val="en-GB"/>
              </w:rPr>
            </w:pPr>
          </w:p>
        </w:tc>
      </w:tr>
      <w:tr w:rsidR="00AA3C13" w:rsidRPr="00AF626D" w14:paraId="34716143" w14:textId="77777777" w:rsidTr="00B7755F">
        <w:trPr>
          <w:cantSplit/>
          <w:tblHeader/>
        </w:trPr>
        <w:tc>
          <w:tcPr>
            <w:tcW w:w="2430" w:type="dxa"/>
            <w:shd w:val="clear" w:color="auto" w:fill="FFFFFF" w:themeFill="background1"/>
            <w:vAlign w:val="center"/>
          </w:tcPr>
          <w:p w14:paraId="12B8713A" w14:textId="77777777" w:rsidR="00AA3C13" w:rsidRPr="00503463" w:rsidRDefault="00AA3C13" w:rsidP="00B7755F">
            <w:pPr>
              <w:rPr>
                <w:rFonts w:asciiTheme="minorHAnsi" w:hAnsiTheme="minorHAnsi"/>
                <w:kern w:val="2"/>
                <w:sz w:val="22"/>
                <w:szCs w:val="22"/>
                <w:lang w:val="en-GB"/>
              </w:rPr>
            </w:pPr>
            <w:r w:rsidRPr="00503463">
              <w:rPr>
                <w:rFonts w:asciiTheme="minorHAnsi" w:hAnsiTheme="minorHAnsi"/>
                <w:kern w:val="2"/>
                <w:sz w:val="22"/>
                <w:szCs w:val="22"/>
                <w:lang w:val="en-GB"/>
              </w:rPr>
              <w:t xml:space="preserve">Aircraft </w:t>
            </w:r>
          </w:p>
        </w:tc>
        <w:tc>
          <w:tcPr>
            <w:tcW w:w="5367" w:type="dxa"/>
            <w:shd w:val="clear" w:color="auto" w:fill="FFFFFF" w:themeFill="background1"/>
          </w:tcPr>
          <w:p w14:paraId="48DC6DCD" w14:textId="57AEA2DE" w:rsidR="00AA3C13" w:rsidRPr="00503463" w:rsidRDefault="00AA3C13" w:rsidP="00B7755F">
            <w:pPr>
              <w:numPr>
                <w:ilvl w:val="0"/>
                <w:numId w:val="4"/>
              </w:numPr>
              <w:rPr>
                <w:rFonts w:asciiTheme="minorHAnsi" w:hAnsiTheme="minorHAnsi"/>
                <w:kern w:val="2"/>
                <w:sz w:val="22"/>
                <w:szCs w:val="22"/>
                <w:lang w:val="en-GB" w:eastAsia="ko-KR"/>
              </w:rPr>
            </w:pPr>
            <w:r w:rsidRPr="00503463">
              <w:rPr>
                <w:rFonts w:asciiTheme="minorHAnsi" w:hAnsiTheme="minorHAnsi"/>
                <w:kern w:val="2"/>
                <w:sz w:val="22"/>
                <w:szCs w:val="22"/>
                <w:lang w:val="en-GB" w:eastAsia="ko-KR"/>
              </w:rPr>
              <w:t>Maximum Take Off Weight</w:t>
            </w:r>
            <w:r>
              <w:rPr>
                <w:rFonts w:asciiTheme="minorHAnsi" w:hAnsiTheme="minorHAnsi"/>
                <w:kern w:val="2"/>
                <w:sz w:val="22"/>
                <w:szCs w:val="22"/>
                <w:lang w:val="en-GB" w:eastAsia="ko-KR"/>
              </w:rPr>
              <w:t xml:space="preserve"> to follow Civil Aviation Authority of Kiribati requirements. </w:t>
            </w:r>
          </w:p>
        </w:tc>
        <w:tc>
          <w:tcPr>
            <w:tcW w:w="1360" w:type="dxa"/>
            <w:shd w:val="clear" w:color="auto" w:fill="FFFFFF" w:themeFill="background1"/>
            <w:vAlign w:val="center"/>
          </w:tcPr>
          <w:p w14:paraId="4B6D1FFF" w14:textId="798128C2" w:rsidR="00AA3C13" w:rsidRPr="00503463" w:rsidRDefault="00AA3C13" w:rsidP="00B7755F">
            <w:pPr>
              <w:jc w:val="center"/>
              <w:rPr>
                <w:rFonts w:asciiTheme="minorHAnsi" w:hAnsiTheme="minorHAnsi"/>
                <w:kern w:val="2"/>
                <w:sz w:val="22"/>
                <w:szCs w:val="22"/>
                <w:lang w:val="en-GB"/>
              </w:rPr>
            </w:pPr>
            <w:r w:rsidRPr="00503463">
              <w:rPr>
                <w:rFonts w:asciiTheme="minorHAnsi" w:hAnsiTheme="minorHAnsi"/>
                <w:kern w:val="2"/>
                <w:sz w:val="22"/>
                <w:szCs w:val="22"/>
                <w:lang w:val="en-GB"/>
              </w:rPr>
              <w:t>1</w:t>
            </w:r>
            <w:r>
              <w:rPr>
                <w:rFonts w:asciiTheme="minorHAnsi" w:hAnsiTheme="minorHAnsi"/>
                <w:kern w:val="2"/>
                <w:sz w:val="22"/>
                <w:szCs w:val="22"/>
                <w:lang w:val="en-GB"/>
              </w:rPr>
              <w:t>0</w:t>
            </w:r>
          </w:p>
        </w:tc>
      </w:tr>
      <w:tr w:rsidR="00AA3C13" w:rsidRPr="00AF626D" w14:paraId="4A02D25E" w14:textId="77777777" w:rsidTr="00B7755F">
        <w:trPr>
          <w:cantSplit/>
          <w:trHeight w:val="650"/>
          <w:tblHeader/>
        </w:trPr>
        <w:tc>
          <w:tcPr>
            <w:tcW w:w="7797" w:type="dxa"/>
            <w:gridSpan w:val="2"/>
            <w:shd w:val="clear" w:color="auto" w:fill="FFFFFF" w:themeFill="background1"/>
            <w:vAlign w:val="center"/>
          </w:tcPr>
          <w:p w14:paraId="7CAD2931" w14:textId="77777777" w:rsidR="00AA3C13" w:rsidRPr="00AF626D" w:rsidRDefault="00AA3C13" w:rsidP="00B7755F">
            <w:pPr>
              <w:jc w:val="both"/>
              <w:rPr>
                <w:rFonts w:ascii="Calibri" w:hAnsi="Calibri" w:cs="Calibri"/>
                <w:kern w:val="2"/>
                <w:lang w:val="en-GB" w:eastAsia="ko-KR"/>
              </w:rPr>
            </w:pPr>
            <w:r w:rsidRPr="00AF626D">
              <w:rPr>
                <w:rFonts w:ascii="Calibri" w:hAnsi="Calibri" w:cs="Calibri"/>
                <w:b/>
                <w:kern w:val="2"/>
                <w:lang w:val="en-GB" w:eastAsia="ko-KR"/>
              </w:rPr>
              <w:t>Total Possible Technical Score</w:t>
            </w:r>
          </w:p>
        </w:tc>
        <w:tc>
          <w:tcPr>
            <w:tcW w:w="1360" w:type="dxa"/>
            <w:shd w:val="clear" w:color="auto" w:fill="FFFFFF" w:themeFill="background1"/>
            <w:vAlign w:val="center"/>
          </w:tcPr>
          <w:p w14:paraId="1A12458C" w14:textId="77777777" w:rsidR="00AA3C13" w:rsidRPr="00AF626D" w:rsidRDefault="00AA3C13" w:rsidP="00B7755F">
            <w:pPr>
              <w:jc w:val="center"/>
              <w:rPr>
                <w:rFonts w:ascii="Calibri" w:hAnsi="Calibri" w:cs="Calibri"/>
                <w:b/>
                <w:kern w:val="2"/>
                <w:lang w:val="en-GB" w:eastAsia="ko-KR"/>
              </w:rPr>
            </w:pPr>
            <w:r w:rsidRPr="00AF626D">
              <w:rPr>
                <w:rFonts w:ascii="Calibri" w:hAnsi="Calibri" w:cs="Calibri"/>
                <w:b/>
                <w:kern w:val="2"/>
                <w:lang w:val="en-GB" w:eastAsia="ko-KR"/>
              </w:rPr>
              <w:t>100</w:t>
            </w:r>
          </w:p>
        </w:tc>
      </w:tr>
    </w:tbl>
    <w:p w14:paraId="51BD2BBD" w14:textId="77777777" w:rsidR="00AA3C13" w:rsidRDefault="00AA3C13" w:rsidP="008E3CC3">
      <w:pPr>
        <w:spacing w:before="120"/>
        <w:rPr>
          <w:rFonts w:ascii="Calibri" w:hAnsi="Calibri" w:cs="Calibri"/>
          <w:lang w:val="en-GB" w:eastAsia="ko-KR"/>
        </w:rPr>
      </w:pPr>
    </w:p>
    <w:p w14:paraId="7F2AF2F5" w14:textId="77777777" w:rsidR="00AA3C13" w:rsidRDefault="00AA3C13" w:rsidP="008E3CC3">
      <w:pPr>
        <w:spacing w:before="120"/>
        <w:rPr>
          <w:rFonts w:ascii="Calibri" w:hAnsi="Calibri" w:cs="Calibri"/>
          <w:lang w:val="en-GB" w:eastAsia="ko-KR"/>
        </w:rPr>
      </w:pPr>
    </w:p>
    <w:p w14:paraId="61DCED84" w14:textId="6143C009"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7425C0" w:rsidRPr="00784610">
        <w:rPr>
          <w:rFonts w:ascii="Calibri" w:hAnsi="Calibri" w:cs="Calibri"/>
          <w:lang w:val="en-GB" w:eastAsia="ko-KR"/>
        </w:rPr>
        <w:fldChar w:fldCharType="begin"/>
      </w:r>
      <w:r w:rsidR="007425C0" w:rsidRPr="00784610">
        <w:rPr>
          <w:rFonts w:ascii="Calibri" w:hAnsi="Calibri" w:cs="Calibri"/>
          <w:lang w:val="en-GB" w:eastAsia="ko-KR"/>
        </w:rPr>
        <w:instrText xml:space="preserve"> REF Technical \h </w:instrText>
      </w:r>
      <w:r w:rsidR="00C2040E" w:rsidRPr="00784610">
        <w:rPr>
          <w:rFonts w:ascii="Calibri" w:hAnsi="Calibri" w:cs="Calibri"/>
          <w:lang w:val="en-GB" w:eastAsia="ko-KR"/>
        </w:rPr>
        <w:instrText xml:space="preserve"> \* MERGEFORMAT </w:instrText>
      </w:r>
      <w:r w:rsidR="007425C0" w:rsidRPr="00784610">
        <w:rPr>
          <w:rFonts w:ascii="Calibri" w:hAnsi="Calibri" w:cs="Calibri"/>
          <w:lang w:val="en-GB" w:eastAsia="ko-KR"/>
        </w:rPr>
      </w:r>
      <w:r w:rsidR="007425C0" w:rsidRPr="00784610">
        <w:rPr>
          <w:rFonts w:ascii="Calibri" w:hAnsi="Calibri" w:cs="Calibri"/>
          <w:lang w:val="en-GB" w:eastAsia="ko-KR"/>
        </w:rPr>
        <w:fldChar w:fldCharType="separate"/>
      </w:r>
      <w:r w:rsidR="007425C0" w:rsidRPr="00113D3A">
        <w:rPr>
          <w:rFonts w:ascii="Calibri" w:hAnsi="Calibri" w:cs="Calibri"/>
          <w:lang w:val="en-GB"/>
        </w:rPr>
        <w:t>70</w:t>
      </w:r>
      <w:r w:rsidR="007425C0" w:rsidRPr="00784610">
        <w:rPr>
          <w:rFonts w:ascii="Calibri" w:hAnsi="Calibri" w:cs="Calibri"/>
          <w:lang w:val="en-GB"/>
        </w:rPr>
        <w:t xml:space="preserve"> %</w:t>
      </w:r>
      <w:r w:rsidR="007425C0" w:rsidRPr="00784610">
        <w:rPr>
          <w:rFonts w:ascii="Calibri" w:hAnsi="Calibri" w:cs="Calibri"/>
          <w:lang w:val="en-GB" w:eastAsia="ko-KR"/>
        </w:rPr>
        <w:fldChar w:fldCharType="end"/>
      </w:r>
      <w:r w:rsidRPr="00784610">
        <w:rPr>
          <w:rFonts w:ascii="Calibri" w:hAnsi="Calibri" w:cs="Calibri"/>
          <w:lang w:val="en-GB" w:eastAsia="ko-KR"/>
        </w:rPr>
        <w:t>, as defined above:</w:t>
      </w:r>
    </w:p>
    <w:p w14:paraId="7390DA56" w14:textId="77777777" w:rsidR="008E3CC3" w:rsidRPr="00784610" w:rsidRDefault="008E3CC3" w:rsidP="008E3CC3">
      <w:pPr>
        <w:spacing w:before="120"/>
        <w:ind w:left="709"/>
        <w:rPr>
          <w:i/>
          <w:iCs/>
          <w:lang w:val="en-GB"/>
        </w:rPr>
      </w:pPr>
      <w:bookmarkStart w:id="10" w:name="_Hlk26878408"/>
      <w:r w:rsidRPr="00784610">
        <w:rPr>
          <w:rFonts w:ascii="Calibri" w:hAnsi="Calibri" w:cs="Calibri"/>
          <w:i/>
          <w:iCs/>
          <w:lang w:val="en-GB" w:eastAsia="ko-KR"/>
        </w:rPr>
        <w:t xml:space="preserve">tv = </w:t>
      </w:r>
      <w:proofErr w:type="spellStart"/>
      <w:r w:rsidRPr="00784610">
        <w:rPr>
          <w:rFonts w:ascii="Calibri" w:hAnsi="Calibri" w:cs="Calibri"/>
          <w:i/>
          <w:iCs/>
          <w:lang w:val="en-GB" w:eastAsia="ko-KR"/>
        </w:rPr>
        <w:t>ts</w:t>
      </w:r>
      <w:proofErr w:type="spellEnd"/>
      <w:r w:rsidRPr="00784610">
        <w:rPr>
          <w:rFonts w:ascii="Calibri" w:hAnsi="Calibri" w:cs="Calibri"/>
          <w:i/>
          <w:iCs/>
          <w:lang w:val="en-GB" w:eastAsia="ko-KR"/>
        </w:rPr>
        <w:t xml:space="preserve"> * </w:t>
      </w:r>
      <w:proofErr w:type="spellStart"/>
      <w:r w:rsidRPr="00784610">
        <w:rPr>
          <w:rFonts w:ascii="Calibri" w:hAnsi="Calibri" w:cs="Calibri"/>
          <w:i/>
          <w:iCs/>
          <w:lang w:val="en-GB" w:eastAsia="ko-KR"/>
        </w:rPr>
        <w:t>tw</w:t>
      </w:r>
      <w:proofErr w:type="spellEnd"/>
      <w:r w:rsidRPr="00784610">
        <w:rPr>
          <w:rFonts w:ascii="Calibri" w:hAnsi="Calibri" w:cs="Calibri"/>
          <w:i/>
          <w:iCs/>
          <w:lang w:val="en-GB" w:eastAsia="ko-KR"/>
        </w:rPr>
        <w:t xml:space="preserve">, </w:t>
      </w:r>
      <w:r w:rsidRPr="00784610">
        <w:rPr>
          <w:i/>
          <w:iCs/>
          <w:u w:val="single"/>
          <w:lang w:val="en-GB"/>
        </w:rPr>
        <w:t>where</w:t>
      </w:r>
      <w:r w:rsidRPr="00784610">
        <w:rPr>
          <w:i/>
          <w:iCs/>
          <w:lang w:val="en-GB"/>
        </w:rPr>
        <w:t>:</w:t>
      </w:r>
    </w:p>
    <w:p w14:paraId="1714F8F9" w14:textId="77777777" w:rsidR="008E3CC3" w:rsidRPr="00784610" w:rsidRDefault="008E3CC3" w:rsidP="008E3CC3">
      <w:pPr>
        <w:pStyle w:val="ListParagraph"/>
        <w:ind w:leftChars="0" w:left="2160"/>
        <w:rPr>
          <w:lang w:val="en-GB"/>
        </w:rPr>
      </w:pPr>
      <w:r w:rsidRPr="00784610">
        <w:rPr>
          <w:lang w:val="en-GB"/>
        </w:rPr>
        <w:t>tv = total technical value</w:t>
      </w:r>
    </w:p>
    <w:p w14:paraId="1AA0394F" w14:textId="77777777" w:rsidR="008E3CC3" w:rsidRPr="00784610" w:rsidRDefault="008E3CC3" w:rsidP="008E3CC3">
      <w:pPr>
        <w:pStyle w:val="ListParagraph"/>
        <w:ind w:leftChars="0" w:left="2160"/>
        <w:rPr>
          <w:lang w:val="en-GB"/>
        </w:rPr>
      </w:pPr>
      <w:proofErr w:type="spellStart"/>
      <w:r w:rsidRPr="00784610">
        <w:rPr>
          <w:lang w:val="en-GB"/>
        </w:rPr>
        <w:t>ts</w:t>
      </w:r>
      <w:proofErr w:type="spellEnd"/>
      <w:r w:rsidRPr="00784610">
        <w:rPr>
          <w:lang w:val="en-GB"/>
        </w:rPr>
        <w:t xml:space="preserve"> = technical result (technical score)</w:t>
      </w:r>
    </w:p>
    <w:p w14:paraId="0FC33ECE" w14:textId="77777777" w:rsidR="008E3CC3" w:rsidRPr="00784610" w:rsidRDefault="008E3CC3" w:rsidP="008E3CC3">
      <w:pPr>
        <w:pStyle w:val="ListParagraph"/>
        <w:ind w:leftChars="0" w:left="2160"/>
        <w:rPr>
          <w:lang w:val="en-GB"/>
        </w:rPr>
      </w:pPr>
      <w:proofErr w:type="spellStart"/>
      <w:r w:rsidRPr="00784610">
        <w:rPr>
          <w:lang w:val="en-GB"/>
        </w:rPr>
        <w:t>tw</w:t>
      </w:r>
      <w:proofErr w:type="spellEnd"/>
      <w:r w:rsidRPr="00784610">
        <w:rPr>
          <w:lang w:val="en-GB"/>
        </w:rPr>
        <w:t xml:space="preserve"> = technical weight in % (technical weight)</w:t>
      </w:r>
    </w:p>
    <w:bookmarkEnd w:id="10"/>
    <w:p w14:paraId="504D13AA"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37F84EC1" w14:textId="77777777" w:rsidR="008E3CC3" w:rsidRPr="00784610" w:rsidRDefault="008E3CC3" w:rsidP="008E3CC3">
      <w:pPr>
        <w:pStyle w:val="Heading3"/>
        <w:rPr>
          <w:lang w:val="en-GB"/>
        </w:rPr>
      </w:pPr>
      <w:bookmarkStart w:id="11" w:name="_Toc374271007"/>
      <w:r w:rsidRPr="00784610">
        <w:rPr>
          <w:lang w:val="en-GB"/>
        </w:rPr>
        <w:t>Evaluation of financial components</w:t>
      </w:r>
      <w:bookmarkEnd w:id="11"/>
    </w:p>
    <w:p w14:paraId="4BF20E77" w14:textId="370014DB" w:rsidR="008E3CC3" w:rsidRPr="00784610" w:rsidRDefault="008E3CC3" w:rsidP="008E3CC3">
      <w:pPr>
        <w:spacing w:after="240"/>
        <w:rPr>
          <w:rFonts w:ascii="Calibri" w:hAnsi="Calibri"/>
          <w:lang w:val="en-GB" w:eastAsia="ko-KR"/>
        </w:rPr>
      </w:pPr>
      <w:r w:rsidRPr="00784610">
        <w:rPr>
          <w:rFonts w:ascii="Calibri" w:hAnsi="Calibri"/>
          <w:lang w:val="en-GB"/>
        </w:rPr>
        <w:t xml:space="preserve">The total possible </w:t>
      </w:r>
      <w:r w:rsidRPr="00784610">
        <w:rPr>
          <w:rFonts w:ascii="Calibri" w:hAnsi="Calibri"/>
          <w:lang w:val="en-GB" w:eastAsia="ko-KR"/>
        </w:rPr>
        <w:t xml:space="preserve">score </w:t>
      </w:r>
      <w:r w:rsidRPr="00784610">
        <w:rPr>
          <w:rFonts w:ascii="Calibri" w:hAnsi="Calibri"/>
          <w:lang w:val="en-GB"/>
        </w:rPr>
        <w:t xml:space="preserve">for the financial component is </w:t>
      </w:r>
      <w:r w:rsidR="00C2040E" w:rsidRPr="00784610">
        <w:rPr>
          <w:rFonts w:ascii="Calibri" w:hAnsi="Calibri"/>
          <w:lang w:val="en-GB"/>
        </w:rPr>
        <w:fldChar w:fldCharType="begin"/>
      </w:r>
      <w:r w:rsidR="00C2040E" w:rsidRPr="00784610">
        <w:rPr>
          <w:rFonts w:ascii="Calibri" w:hAnsi="Calibri"/>
          <w:lang w:val="en-GB"/>
        </w:rPr>
        <w:instrText xml:space="preserve"> REF Financial \h  \* MERGEFORMAT </w:instrText>
      </w:r>
      <w:r w:rsidR="00C2040E" w:rsidRPr="00784610">
        <w:rPr>
          <w:rFonts w:ascii="Calibri" w:hAnsi="Calibri"/>
          <w:lang w:val="en-GB"/>
        </w:rPr>
      </w:r>
      <w:r w:rsidR="00C2040E" w:rsidRPr="00784610">
        <w:rPr>
          <w:rFonts w:ascii="Calibri" w:hAnsi="Calibri"/>
          <w:lang w:val="en-GB"/>
        </w:rPr>
        <w:fldChar w:fldCharType="separate"/>
      </w:r>
      <w:r w:rsidR="00C2040E" w:rsidRPr="00113D3A">
        <w:rPr>
          <w:rFonts w:ascii="Calibri" w:hAnsi="Calibri" w:cs="Calibri"/>
          <w:lang w:val="en-GB"/>
        </w:rPr>
        <w:t>30</w:t>
      </w:r>
      <w:r w:rsidR="00C2040E" w:rsidRPr="00784610">
        <w:rPr>
          <w:rFonts w:ascii="Calibri" w:hAnsi="Calibri" w:cs="Calibri"/>
          <w:lang w:val="en-GB"/>
        </w:rPr>
        <w:t xml:space="preserve"> points</w:t>
      </w:r>
      <w:r w:rsidR="00C2040E" w:rsidRPr="00784610">
        <w:rPr>
          <w:rFonts w:ascii="Calibri" w:hAnsi="Calibri"/>
          <w:lang w:val="en-GB"/>
        </w:rPr>
        <w:fldChar w:fldCharType="end"/>
      </w:r>
      <w:r w:rsidRPr="00784610">
        <w:rPr>
          <w:rFonts w:ascii="Calibri" w:hAnsi="Calibri"/>
          <w:lang w:val="en-GB"/>
        </w:rPr>
        <w:t>.</w:t>
      </w:r>
      <w:r w:rsidRPr="00784610">
        <w:rPr>
          <w:rFonts w:ascii="Calibri" w:hAnsi="Calibri"/>
          <w:lang w:val="en-GB" w:eastAsia="ko-KR"/>
        </w:rPr>
        <w:t xml:space="preserve"> </w:t>
      </w:r>
      <w:r w:rsidRPr="00784610">
        <w:rPr>
          <w:rFonts w:ascii="Calibri" w:hAnsi="Calibri"/>
          <w:lang w:val="en-GB"/>
        </w:rPr>
        <w:t xml:space="preserve">The maximum number of points assigned to </w:t>
      </w:r>
      <w:r w:rsidRPr="00784610">
        <w:rPr>
          <w:rFonts w:ascii="Calibri" w:hAnsi="Calibri"/>
          <w:lang w:val="en-GB" w:eastAsia="ko-KR"/>
        </w:rPr>
        <w:t>financial component</w:t>
      </w:r>
      <w:r w:rsidRPr="00784610">
        <w:rPr>
          <w:rFonts w:ascii="Calibri" w:hAnsi="Calibri"/>
          <w:lang w:val="en-GB"/>
        </w:rPr>
        <w:t xml:space="preserve"> shall be allocated to the lowest priced Tender. All other </w:t>
      </w:r>
      <w:r w:rsidRPr="00784610">
        <w:rPr>
          <w:rFonts w:ascii="Calibri" w:hAnsi="Calibri"/>
          <w:lang w:val="en-GB" w:eastAsia="ko-KR"/>
        </w:rPr>
        <w:t>financial</w:t>
      </w:r>
      <w:r w:rsidRPr="00784610">
        <w:rPr>
          <w:rFonts w:ascii="Calibri" w:hAnsi="Calibri"/>
          <w:lang w:val="en-GB"/>
        </w:rPr>
        <w:t xml:space="preserve"> Tenders shall receive points in inverse proportion according to the following formula:</w:t>
      </w:r>
    </w:p>
    <w:p w14:paraId="2021C898" w14:textId="77777777" w:rsidR="008E3CC3" w:rsidRPr="00784610" w:rsidRDefault="008E3CC3" w:rsidP="008E3CC3">
      <w:pPr>
        <w:ind w:firstLine="720"/>
        <w:rPr>
          <w:rFonts w:ascii="Calibri" w:eastAsia="Times New Roman" w:hAnsi="Calibri"/>
          <w:i/>
          <w:iCs/>
          <w:kern w:val="2"/>
          <w:sz w:val="20"/>
          <w:szCs w:val="22"/>
          <w:u w:val="single"/>
          <w:lang w:val="en-GB" w:eastAsia="ko-KR"/>
        </w:rPr>
      </w:pPr>
      <w:r w:rsidRPr="00784610">
        <w:rPr>
          <w:rFonts w:ascii="Calibri" w:hAnsi="Calibri"/>
          <w:i/>
          <w:iCs/>
          <w:lang w:val="en-GB" w:eastAsia="ko-KR"/>
        </w:rPr>
        <w:t xml:space="preserve">p </w:t>
      </w:r>
      <w:r w:rsidRPr="00784610">
        <w:rPr>
          <w:rFonts w:ascii="Calibri" w:hAnsi="Calibri"/>
          <w:i/>
          <w:iCs/>
          <w:lang w:val="en-GB"/>
        </w:rPr>
        <w:t>= y * (</w:t>
      </w:r>
      <w:r w:rsidRPr="00784610">
        <w:rPr>
          <w:rFonts w:ascii="Calibri" w:hAnsi="Calibri"/>
          <w:i/>
          <w:iCs/>
          <w:lang w:val="en-GB" w:eastAsia="ko-KR"/>
        </w:rPr>
        <w:t xml:space="preserve">x </w:t>
      </w:r>
      <w:r w:rsidRPr="00784610">
        <w:rPr>
          <w:rFonts w:ascii="Calibri" w:hAnsi="Calibri"/>
          <w:i/>
          <w:iCs/>
          <w:lang w:val="en-GB"/>
        </w:rPr>
        <w:t>/ z</w:t>
      </w:r>
      <w:r w:rsidRPr="00784610">
        <w:rPr>
          <w:rFonts w:ascii="Calibri" w:eastAsia="Times New Roman" w:hAnsi="Calibri"/>
          <w:i/>
          <w:iCs/>
          <w:kern w:val="2"/>
          <w:sz w:val="20"/>
          <w:szCs w:val="22"/>
          <w:u w:val="single"/>
          <w:lang w:val="en-GB" w:eastAsia="ko-KR"/>
        </w:rPr>
        <w:t>), where:</w:t>
      </w:r>
    </w:p>
    <w:p w14:paraId="4B192F22" w14:textId="77777777" w:rsidR="008E3CC3" w:rsidRPr="00784610" w:rsidRDefault="008E3CC3" w:rsidP="008E3CC3">
      <w:pPr>
        <w:pStyle w:val="ListParagraph"/>
        <w:ind w:leftChars="0" w:left="2160"/>
        <w:rPr>
          <w:lang w:val="en-GB"/>
        </w:rPr>
      </w:pPr>
      <w:r w:rsidRPr="00784610">
        <w:rPr>
          <w:lang w:val="en-GB"/>
        </w:rPr>
        <w:t>p = points for the financial Tender being evaluated</w:t>
      </w:r>
    </w:p>
    <w:p w14:paraId="203202DF" w14:textId="77777777" w:rsidR="008E3CC3" w:rsidRPr="00784610" w:rsidRDefault="008E3CC3" w:rsidP="008E3CC3">
      <w:pPr>
        <w:pStyle w:val="ListParagraph"/>
        <w:ind w:leftChars="0" w:left="2160"/>
        <w:rPr>
          <w:lang w:val="en-GB"/>
        </w:rPr>
      </w:pPr>
      <w:r w:rsidRPr="00784610">
        <w:rPr>
          <w:lang w:val="en-GB"/>
        </w:rPr>
        <w:t>y = maximum number of points available for the financial Tender</w:t>
      </w:r>
    </w:p>
    <w:p w14:paraId="39A4DE7C" w14:textId="77777777" w:rsidR="008E3CC3" w:rsidRPr="00784610" w:rsidRDefault="008E3CC3" w:rsidP="008E3CC3">
      <w:pPr>
        <w:pStyle w:val="ListParagraph"/>
        <w:ind w:leftChars="0" w:left="2160"/>
        <w:rPr>
          <w:lang w:val="en-GB"/>
        </w:rPr>
      </w:pPr>
      <w:r w:rsidRPr="00784610">
        <w:rPr>
          <w:lang w:val="en-GB"/>
        </w:rPr>
        <w:t>x = price of the lowest priced Tender</w:t>
      </w:r>
    </w:p>
    <w:p w14:paraId="04F7FABD" w14:textId="77777777" w:rsidR="008E3CC3" w:rsidRPr="00784610" w:rsidRDefault="008E3CC3" w:rsidP="008E3CC3">
      <w:pPr>
        <w:pStyle w:val="ListParagraph"/>
        <w:ind w:leftChars="900" w:left="2160"/>
        <w:rPr>
          <w:lang w:val="en-GB"/>
        </w:rPr>
      </w:pPr>
      <w:r w:rsidRPr="00784610">
        <w:rPr>
          <w:lang w:val="en-GB"/>
        </w:rPr>
        <w:t>z = price of the Tender being evaluated</w:t>
      </w:r>
    </w:p>
    <w:p w14:paraId="385AE746"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12672E44" w14:textId="77777777" w:rsidR="008E3CC3" w:rsidRPr="00784610" w:rsidRDefault="008E3CC3" w:rsidP="008E3CC3">
      <w:pPr>
        <w:pStyle w:val="Heading3"/>
        <w:rPr>
          <w:lang w:val="en-GB"/>
        </w:rPr>
      </w:pPr>
      <w:bookmarkStart w:id="12" w:name="_Toc374271008"/>
      <w:r w:rsidRPr="00784610">
        <w:rPr>
          <w:lang w:val="en-GB"/>
        </w:rPr>
        <w:t>Evaluation of technical and financial components for total scoring</w:t>
      </w:r>
      <w:bookmarkEnd w:id="12"/>
    </w:p>
    <w:p w14:paraId="1B66A545" w14:textId="6897D464" w:rsidR="008E3CC3" w:rsidRPr="00784610" w:rsidRDefault="008E3CC3" w:rsidP="008E3CC3">
      <w:pPr>
        <w:rPr>
          <w:rFonts w:ascii="Calibri" w:hAnsi="Calibri"/>
          <w:lang w:val="en-GB"/>
        </w:rPr>
      </w:pPr>
      <w:r w:rsidRPr="00784610">
        <w:rPr>
          <w:rFonts w:ascii="Calibri" w:hAnsi="Calibri"/>
          <w:lang w:val="en-GB"/>
        </w:rPr>
        <w:t xml:space="preserve">To determine which Tender that presents the best Value for Money, the score for the technical component is added to the </w:t>
      </w:r>
      <w:r w:rsidRPr="00784610">
        <w:rPr>
          <w:rFonts w:ascii="Calibri" w:hAnsi="Calibri"/>
          <w:lang w:val="en-GB" w:eastAsia="ko-KR"/>
        </w:rPr>
        <w:t xml:space="preserve">score </w:t>
      </w:r>
      <w:r w:rsidRPr="00784610">
        <w:rPr>
          <w:rFonts w:ascii="Calibri" w:hAnsi="Calibri"/>
          <w:lang w:val="en-GB"/>
        </w:rPr>
        <w:t>for the financial component. The totally highest score after this is the best Tender. The formula used for the complete and final evaluation is:</w:t>
      </w:r>
    </w:p>
    <w:p w14:paraId="4BDF153E" w14:textId="13F60A5A" w:rsidR="008E3CC3" w:rsidRPr="00784610" w:rsidRDefault="008E3CC3" w:rsidP="008E3CC3">
      <w:pPr>
        <w:spacing w:before="120"/>
        <w:ind w:left="709"/>
        <w:rPr>
          <w:rFonts w:ascii="Calibri" w:hAnsi="Calibri"/>
          <w:b/>
          <w:lang w:val="en-GB"/>
        </w:rPr>
      </w:pPr>
      <w:bookmarkStart w:id="13" w:name="_Hlk26878494"/>
      <w:r w:rsidRPr="00784610">
        <w:rPr>
          <w:rFonts w:ascii="Calibri" w:hAnsi="Calibri"/>
          <w:b/>
          <w:lang w:val="en-GB"/>
        </w:rPr>
        <w:t>E = (</w:t>
      </w:r>
      <w:proofErr w:type="spellStart"/>
      <w:r w:rsidRPr="00784610">
        <w:rPr>
          <w:rFonts w:ascii="Calibri" w:hAnsi="Calibri"/>
          <w:b/>
          <w:lang w:val="en-GB"/>
        </w:rPr>
        <w:t>ts</w:t>
      </w:r>
      <w:proofErr w:type="spellEnd"/>
      <w:r w:rsidRPr="00784610">
        <w:rPr>
          <w:rFonts w:ascii="Calibri" w:hAnsi="Calibri"/>
          <w:b/>
          <w:lang w:val="en-GB"/>
        </w:rPr>
        <w:t xml:space="preserve"> * </w:t>
      </w:r>
      <w:proofErr w:type="spellStart"/>
      <w:r w:rsidRPr="00784610">
        <w:rPr>
          <w:rFonts w:ascii="Calibri" w:hAnsi="Calibri"/>
          <w:b/>
          <w:lang w:val="en-GB"/>
        </w:rPr>
        <w:t>tw</w:t>
      </w:r>
      <w:proofErr w:type="spellEnd"/>
      <w:r w:rsidRPr="00784610">
        <w:rPr>
          <w:rFonts w:ascii="Calibri" w:hAnsi="Calibri"/>
          <w:b/>
          <w:lang w:val="en-GB"/>
        </w:rPr>
        <w:t>) + (</w:t>
      </w:r>
      <w:ins w:id="14" w:author="Sven Erik" w:date="2020-08-26T15:42:00Z">
        <w:r w:rsidR="00D87E1D">
          <w:rPr>
            <w:rFonts w:ascii="Calibri" w:hAnsi="Calibri"/>
            <w:b/>
            <w:lang w:val="en-GB"/>
          </w:rPr>
          <w:t>(</w:t>
        </w:r>
      </w:ins>
      <w:proofErr w:type="spellStart"/>
      <w:r w:rsidRPr="00784610">
        <w:rPr>
          <w:rFonts w:ascii="Calibri" w:hAnsi="Calibri"/>
          <w:b/>
          <w:lang w:val="en-GB"/>
        </w:rPr>
        <w:t>tc</w:t>
      </w:r>
      <w:proofErr w:type="spellEnd"/>
      <w:r w:rsidRPr="00784610">
        <w:rPr>
          <w:rFonts w:ascii="Calibri" w:hAnsi="Calibri"/>
          <w:b/>
          <w:lang w:val="en-GB"/>
        </w:rPr>
        <w:t xml:space="preserve"> / </w:t>
      </w:r>
      <w:proofErr w:type="spellStart"/>
      <w:r w:rsidRPr="00784610">
        <w:rPr>
          <w:rFonts w:ascii="Calibri" w:hAnsi="Calibri"/>
          <w:b/>
          <w:lang w:val="en-GB"/>
        </w:rPr>
        <w:t>lc</w:t>
      </w:r>
      <w:proofErr w:type="spellEnd"/>
      <w:ins w:id="15" w:author="Sven Erik" w:date="2020-08-26T15:42:00Z">
        <w:r w:rsidR="00D87E1D">
          <w:rPr>
            <w:rFonts w:ascii="Calibri" w:hAnsi="Calibri"/>
            <w:b/>
            <w:lang w:val="en-GB"/>
          </w:rPr>
          <w:t xml:space="preserve">) * </w:t>
        </w:r>
        <w:proofErr w:type="spellStart"/>
        <w:r w:rsidR="00D87E1D">
          <w:rPr>
            <w:rFonts w:ascii="Calibri" w:hAnsi="Calibri"/>
            <w:b/>
            <w:lang w:val="en-GB"/>
          </w:rPr>
          <w:t>fw</w:t>
        </w:r>
      </w:ins>
      <w:proofErr w:type="spellEnd"/>
      <w:r w:rsidRPr="00784610">
        <w:rPr>
          <w:rFonts w:ascii="Calibri" w:hAnsi="Calibri"/>
          <w:b/>
          <w:lang w:val="en-GB"/>
        </w:rPr>
        <w:t>)</w:t>
      </w:r>
      <w:r w:rsidRPr="00784610">
        <w:rPr>
          <w:rFonts w:ascii="Calibri" w:hAnsi="Calibri"/>
          <w:lang w:val="en-GB"/>
        </w:rPr>
        <w:t>, where</w:t>
      </w:r>
    </w:p>
    <w:p w14:paraId="483EC8CF" w14:textId="77777777" w:rsidR="008E3CC3" w:rsidRPr="00784610" w:rsidRDefault="008E3CC3" w:rsidP="008E3CC3">
      <w:pPr>
        <w:spacing w:before="120"/>
        <w:ind w:left="1418"/>
        <w:rPr>
          <w:rFonts w:ascii="Calibri" w:hAnsi="Calibri"/>
          <w:sz w:val="20"/>
          <w:szCs w:val="20"/>
          <w:lang w:val="en-GB"/>
        </w:rPr>
      </w:pPr>
      <w:r w:rsidRPr="00784610">
        <w:rPr>
          <w:rFonts w:ascii="Calibri" w:hAnsi="Calibri"/>
          <w:sz w:val="20"/>
          <w:szCs w:val="20"/>
          <w:lang w:val="en-GB"/>
        </w:rPr>
        <w:t>E = evaluation result for the relevant Tender</w:t>
      </w:r>
    </w:p>
    <w:p w14:paraId="2BAA8C82" w14:textId="77777777" w:rsidR="008E3CC3" w:rsidRPr="00784610" w:rsidRDefault="008E3CC3" w:rsidP="008E3CC3">
      <w:pPr>
        <w:ind w:left="1701"/>
        <w:rPr>
          <w:rFonts w:ascii="Calibri" w:hAnsi="Calibri"/>
          <w:sz w:val="20"/>
          <w:szCs w:val="20"/>
          <w:lang w:val="en-GB"/>
        </w:rPr>
      </w:pPr>
      <w:bookmarkStart w:id="16" w:name="_Hlk26877853"/>
      <w:proofErr w:type="spellStart"/>
      <w:r w:rsidRPr="00784610">
        <w:rPr>
          <w:rFonts w:ascii="Calibri" w:hAnsi="Calibri"/>
          <w:sz w:val="20"/>
          <w:szCs w:val="20"/>
          <w:lang w:val="en-GB"/>
        </w:rPr>
        <w:t>ts</w:t>
      </w:r>
      <w:proofErr w:type="spellEnd"/>
      <w:r w:rsidRPr="00784610">
        <w:rPr>
          <w:rFonts w:ascii="Calibri" w:hAnsi="Calibri"/>
          <w:sz w:val="20"/>
          <w:szCs w:val="20"/>
          <w:lang w:val="en-GB"/>
        </w:rPr>
        <w:t xml:space="preserve"> = technical result (technical score)</w:t>
      </w:r>
    </w:p>
    <w:p w14:paraId="48DD32DD" w14:textId="77777777" w:rsidR="008E3CC3" w:rsidRPr="00784610" w:rsidRDefault="008E3CC3" w:rsidP="008E3CC3">
      <w:pPr>
        <w:ind w:left="1701"/>
        <w:rPr>
          <w:rFonts w:ascii="Calibri" w:hAnsi="Calibri"/>
          <w:sz w:val="20"/>
          <w:szCs w:val="20"/>
          <w:lang w:val="en-GB"/>
        </w:rPr>
      </w:pPr>
      <w:proofErr w:type="spellStart"/>
      <w:r w:rsidRPr="00784610">
        <w:rPr>
          <w:rFonts w:ascii="Calibri" w:hAnsi="Calibri"/>
          <w:sz w:val="20"/>
          <w:szCs w:val="20"/>
          <w:lang w:val="en-GB"/>
        </w:rPr>
        <w:t>tw</w:t>
      </w:r>
      <w:proofErr w:type="spellEnd"/>
      <w:r w:rsidRPr="00784610">
        <w:rPr>
          <w:rFonts w:ascii="Calibri" w:hAnsi="Calibri"/>
          <w:sz w:val="20"/>
          <w:szCs w:val="20"/>
          <w:lang w:val="en-GB"/>
        </w:rPr>
        <w:t xml:space="preserve"> = technical weight in % (technical weight)</w:t>
      </w:r>
    </w:p>
    <w:bookmarkEnd w:id="16"/>
    <w:p w14:paraId="68F527BE" w14:textId="77777777" w:rsidR="008E3CC3" w:rsidRPr="00784610" w:rsidRDefault="008E3CC3" w:rsidP="008E3CC3">
      <w:pPr>
        <w:ind w:left="1701"/>
        <w:rPr>
          <w:rFonts w:ascii="Calibri" w:hAnsi="Calibri"/>
          <w:sz w:val="20"/>
          <w:szCs w:val="20"/>
          <w:lang w:val="en-GB"/>
        </w:rPr>
      </w:pPr>
      <w:proofErr w:type="spellStart"/>
      <w:r w:rsidRPr="00784610">
        <w:rPr>
          <w:rFonts w:ascii="Calibri" w:hAnsi="Calibri"/>
          <w:sz w:val="20"/>
          <w:szCs w:val="20"/>
          <w:lang w:val="en-GB"/>
        </w:rPr>
        <w:t>lc</w:t>
      </w:r>
      <w:proofErr w:type="spellEnd"/>
      <w:r w:rsidRPr="00784610">
        <w:rPr>
          <w:rFonts w:ascii="Calibri" w:hAnsi="Calibri"/>
          <w:sz w:val="20"/>
          <w:szCs w:val="20"/>
          <w:lang w:val="en-GB"/>
        </w:rPr>
        <w:t xml:space="preserve"> = cost of the lowest financial Tender (lowest cost)</w:t>
      </w:r>
    </w:p>
    <w:p w14:paraId="7E35EE0C" w14:textId="60F7E606" w:rsidR="00365432" w:rsidRDefault="008E3CC3" w:rsidP="008E3CC3">
      <w:pPr>
        <w:ind w:left="1701"/>
        <w:rPr>
          <w:ins w:id="17" w:author="Sven Erik" w:date="2020-08-26T15:42:00Z"/>
          <w:rFonts w:ascii="Calibri" w:hAnsi="Calibri"/>
          <w:sz w:val="20"/>
          <w:szCs w:val="20"/>
          <w:lang w:val="en-GB"/>
        </w:rPr>
      </w:pPr>
      <w:proofErr w:type="spellStart"/>
      <w:r w:rsidRPr="00784610">
        <w:rPr>
          <w:rFonts w:ascii="Calibri" w:hAnsi="Calibri"/>
          <w:sz w:val="20"/>
          <w:szCs w:val="20"/>
          <w:lang w:val="en-GB"/>
        </w:rPr>
        <w:t>tc</w:t>
      </w:r>
      <w:proofErr w:type="spellEnd"/>
      <w:r w:rsidRPr="00784610">
        <w:rPr>
          <w:rFonts w:ascii="Calibri" w:hAnsi="Calibri"/>
          <w:sz w:val="20"/>
          <w:szCs w:val="20"/>
          <w:lang w:val="en-GB"/>
        </w:rPr>
        <w:t xml:space="preserve"> = cost of the Tender being evaluated (tender cost)</w:t>
      </w:r>
      <w:bookmarkEnd w:id="13"/>
    </w:p>
    <w:p w14:paraId="21407163" w14:textId="430B1926" w:rsidR="00D87E1D" w:rsidRPr="00784610" w:rsidRDefault="00D87E1D" w:rsidP="008E3CC3">
      <w:pPr>
        <w:ind w:left="1701"/>
        <w:rPr>
          <w:rFonts w:ascii="Calibri" w:hAnsi="Calibri"/>
          <w:sz w:val="20"/>
          <w:szCs w:val="20"/>
          <w:lang w:val="en-GB"/>
        </w:rPr>
      </w:pPr>
      <w:proofErr w:type="spellStart"/>
      <w:ins w:id="18" w:author="Sven Erik" w:date="2020-08-26T15:42:00Z">
        <w:r>
          <w:rPr>
            <w:rFonts w:ascii="Calibri" w:hAnsi="Calibri"/>
            <w:sz w:val="20"/>
            <w:szCs w:val="20"/>
            <w:lang w:val="en-GB"/>
          </w:rPr>
          <w:t>fw</w:t>
        </w:r>
        <w:proofErr w:type="spellEnd"/>
        <w:r>
          <w:rPr>
            <w:rFonts w:ascii="Calibri" w:hAnsi="Calibri"/>
            <w:sz w:val="20"/>
            <w:szCs w:val="20"/>
            <w:lang w:val="en-GB"/>
          </w:rPr>
          <w:t xml:space="preserve"> = financial </w:t>
        </w:r>
      </w:ins>
      <w:ins w:id="19" w:author="Sven Erik" w:date="2020-08-26T15:43:00Z">
        <w:r>
          <w:rPr>
            <w:rFonts w:ascii="Calibri" w:hAnsi="Calibri"/>
            <w:sz w:val="20"/>
            <w:szCs w:val="20"/>
            <w:lang w:val="en-GB"/>
          </w:rPr>
          <w:t>weight</w:t>
        </w:r>
      </w:ins>
    </w:p>
    <w:p w14:paraId="3BF46760" w14:textId="77777777" w:rsidR="003473C4" w:rsidRPr="00784610" w:rsidRDefault="003473C4" w:rsidP="003473C4">
      <w:pPr>
        <w:pStyle w:val="Heading3"/>
        <w:rPr>
          <w:lang w:val="en-GB"/>
        </w:rPr>
      </w:pPr>
      <w:r w:rsidRPr="00784610">
        <w:rPr>
          <w:lang w:val="en-GB"/>
        </w:rPr>
        <w:t>Equal scoring result</w:t>
      </w:r>
    </w:p>
    <w:p w14:paraId="2A2EB02F" w14:textId="77777777" w:rsidR="003473C4" w:rsidRPr="00784610" w:rsidRDefault="003473C4" w:rsidP="003473C4">
      <w:pPr>
        <w:spacing w:before="120"/>
        <w:jc w:val="both"/>
        <w:rPr>
          <w:rFonts w:ascii="Calibri" w:hAnsi="Calibri" w:cs="Calibri"/>
          <w:lang w:val="en-GB"/>
        </w:rPr>
      </w:pPr>
      <w:r w:rsidRPr="00784610">
        <w:rPr>
          <w:rFonts w:ascii="Calibri" w:hAnsi="Calibri" w:cs="Calibri"/>
          <w:lang w:val="en-GB"/>
        </w:rPr>
        <w:t>In the case of equal results of the total scoring between two or more Tenders, the following shall apply:</w:t>
      </w:r>
    </w:p>
    <w:p w14:paraId="5C29BA89"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The highest technical score is awarded the Contract</w:t>
      </w:r>
    </w:p>
    <w:p w14:paraId="47E61434"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If still equal, the equally scored Tenderers will be invited to submit a ‘Best and Final Tender’ on the financial component</w:t>
      </w:r>
    </w:p>
    <w:p w14:paraId="60A1E116"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Should the above, very exceptionally, not result in determining the best value for money, the award of a Contract will be decided by drawing of lots</w:t>
      </w:r>
    </w:p>
    <w:p w14:paraId="3191A85B" w14:textId="77777777" w:rsidR="003473C4" w:rsidRPr="00784610" w:rsidRDefault="003473C4" w:rsidP="003473C4">
      <w:pPr>
        <w:spacing w:before="120"/>
        <w:jc w:val="both"/>
        <w:rPr>
          <w:rFonts w:ascii="Calibri" w:hAnsi="Calibri" w:cs="Calibri"/>
          <w:lang w:val="en-GB"/>
        </w:rPr>
      </w:pPr>
    </w:p>
    <w:sectPr w:rsidR="003473C4" w:rsidRPr="00784610" w:rsidSect="007425C0">
      <w:footerReference w:type="default" r:id="rId11"/>
      <w:headerReference w:type="first" r:id="rId12"/>
      <w:type w:val="oddPage"/>
      <w:pgSz w:w="11907" w:h="16839" w:code="9"/>
      <w:pgMar w:top="1135" w:right="1152" w:bottom="1080" w:left="1152" w:header="284"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EE2825" w14:textId="77777777" w:rsidR="000B7880" w:rsidRDefault="000B7880">
      <w:r>
        <w:separator/>
      </w:r>
    </w:p>
  </w:endnote>
  <w:endnote w:type="continuationSeparator" w:id="0">
    <w:p w14:paraId="29C26F66" w14:textId="77777777" w:rsidR="000B7880" w:rsidRDefault="000B7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38F1C4C4" w:rsidR="00D15CF2" w:rsidRDefault="004878F3" w:rsidP="004878F3">
    <w:pPr>
      <w:pStyle w:val="Footer"/>
    </w:pPr>
    <w:r>
      <w:fldChar w:fldCharType="begin"/>
    </w:r>
    <w:r>
      <w:instrText xml:space="preserve"> DATE \@ "yyyy-MM-dd" </w:instrText>
    </w:r>
    <w:r>
      <w:fldChar w:fldCharType="separate"/>
    </w:r>
    <w:r w:rsidR="00CF3B35">
      <w:rPr>
        <w:noProof/>
      </w:rPr>
      <w:t>2024-05-16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88A952" w14:textId="77777777" w:rsidR="000B7880" w:rsidRDefault="000B7880">
      <w:r>
        <w:separator/>
      </w:r>
    </w:p>
  </w:footnote>
  <w:footnote w:type="continuationSeparator" w:id="0">
    <w:p w14:paraId="0DDBDB9A" w14:textId="77777777" w:rsidR="000B7880" w:rsidRDefault="000B78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5D669" w14:textId="29145E9C" w:rsidR="00D15CF2" w:rsidRPr="007425C0" w:rsidRDefault="007425C0" w:rsidP="007425C0">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5A4C18F6" wp14:editId="3466701B">
          <wp:extent cx="590550" cy="646131"/>
          <wp:effectExtent l="0" t="0" r="0" b="1905"/>
          <wp:docPr id="4"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00CF3B35">
      <w:rPr>
        <w:rFonts w:asciiTheme="minorHAnsi" w:hAnsiTheme="minorHAnsi" w:cstheme="minorHAnsi"/>
        <w:szCs w:val="24"/>
      </w:rPr>
      <w:t>23-SS001-24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AAC259F"/>
    <w:multiLevelType w:val="hybridMultilevel"/>
    <w:tmpl w:val="08D422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2"/>
  </w:num>
  <w:num w:numId="2">
    <w:abstractNumId w:val="8"/>
  </w:num>
  <w:num w:numId="3">
    <w:abstractNumId w:val="6"/>
  </w:num>
  <w:num w:numId="4">
    <w:abstractNumId w:val="5"/>
  </w:num>
  <w:num w:numId="5">
    <w:abstractNumId w:val="0"/>
  </w:num>
  <w:num w:numId="6">
    <w:abstractNumId w:val="4"/>
  </w:num>
  <w:num w:numId="7">
    <w:abstractNumId w:val="1"/>
  </w:num>
  <w:num w:numId="8">
    <w:abstractNumId w:val="3"/>
  </w:num>
  <w:num w:numId="9">
    <w:abstractNumId w:val="7"/>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3AA5"/>
    <w:rsid w:val="000A4C62"/>
    <w:rsid w:val="000A5296"/>
    <w:rsid w:val="000A7C73"/>
    <w:rsid w:val="000B0B90"/>
    <w:rsid w:val="000B1C2E"/>
    <w:rsid w:val="000B2C80"/>
    <w:rsid w:val="000B4497"/>
    <w:rsid w:val="000B62F3"/>
    <w:rsid w:val="000B7880"/>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3D3A"/>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1E3B"/>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3AA"/>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3C4"/>
    <w:rsid w:val="00347AF5"/>
    <w:rsid w:val="0035158F"/>
    <w:rsid w:val="00354774"/>
    <w:rsid w:val="00354AFA"/>
    <w:rsid w:val="00354B4E"/>
    <w:rsid w:val="00354D3B"/>
    <w:rsid w:val="00354FE7"/>
    <w:rsid w:val="00355B9D"/>
    <w:rsid w:val="00355FCB"/>
    <w:rsid w:val="0035782F"/>
    <w:rsid w:val="003609F0"/>
    <w:rsid w:val="00361449"/>
    <w:rsid w:val="0036348D"/>
    <w:rsid w:val="0036480C"/>
    <w:rsid w:val="00365432"/>
    <w:rsid w:val="00366238"/>
    <w:rsid w:val="00366603"/>
    <w:rsid w:val="00367422"/>
    <w:rsid w:val="003716E9"/>
    <w:rsid w:val="00372246"/>
    <w:rsid w:val="00372C19"/>
    <w:rsid w:val="0037393B"/>
    <w:rsid w:val="00373BC7"/>
    <w:rsid w:val="003746F7"/>
    <w:rsid w:val="003757C2"/>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4B3"/>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C7C6D"/>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59C"/>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77B"/>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0EC"/>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B7A5D"/>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5C0"/>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610"/>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18D2"/>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21C"/>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3CC3"/>
    <w:rsid w:val="008E429D"/>
    <w:rsid w:val="008E5217"/>
    <w:rsid w:val="008E76AE"/>
    <w:rsid w:val="008F07EA"/>
    <w:rsid w:val="008F0908"/>
    <w:rsid w:val="008F0CD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9F5912"/>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0FFD"/>
    <w:rsid w:val="00AA2A14"/>
    <w:rsid w:val="00AA2ACE"/>
    <w:rsid w:val="00AA3C13"/>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1CC"/>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4C21"/>
    <w:rsid w:val="00B04D44"/>
    <w:rsid w:val="00B059B4"/>
    <w:rsid w:val="00B0625C"/>
    <w:rsid w:val="00B06B2F"/>
    <w:rsid w:val="00B072F3"/>
    <w:rsid w:val="00B07DEB"/>
    <w:rsid w:val="00B107DA"/>
    <w:rsid w:val="00B1143B"/>
    <w:rsid w:val="00B124AB"/>
    <w:rsid w:val="00B12657"/>
    <w:rsid w:val="00B12CB0"/>
    <w:rsid w:val="00B14EB2"/>
    <w:rsid w:val="00B15468"/>
    <w:rsid w:val="00B16819"/>
    <w:rsid w:val="00B17CB5"/>
    <w:rsid w:val="00B225F1"/>
    <w:rsid w:val="00B22CCE"/>
    <w:rsid w:val="00B23CAE"/>
    <w:rsid w:val="00B23D37"/>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66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40E"/>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3B35"/>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0EDE"/>
    <w:rsid w:val="00D81A96"/>
    <w:rsid w:val="00D81CA7"/>
    <w:rsid w:val="00D81F19"/>
    <w:rsid w:val="00D82282"/>
    <w:rsid w:val="00D85B59"/>
    <w:rsid w:val="00D8753C"/>
    <w:rsid w:val="00D87E1D"/>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6F9E"/>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0DD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66B3"/>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97E41"/>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3473C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7A46053-E4CD-4972-A8E5-90E6BEDFC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9</TotalTime>
  <Pages>4</Pages>
  <Words>718</Words>
  <Characters>4093</Characters>
  <Application>Microsoft Office Word</Application>
  <DocSecurity>0</DocSecurity>
  <Lines>34</Lines>
  <Paragraphs>9</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4802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PD Principal</cp:lastModifiedBy>
  <cp:revision>5</cp:revision>
  <cp:lastPrinted>2016-10-18T02:57:00Z</cp:lastPrinted>
  <dcterms:created xsi:type="dcterms:W3CDTF">2020-08-26T13:43:00Z</dcterms:created>
  <dcterms:modified xsi:type="dcterms:W3CDTF">2024-05-16T02:40:00Z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